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011AE54" w14:textId="77777777" w:rsidTr="00D74AE1">
        <w:trPr>
          <w:trHeight w:hRule="exact" w:val="2948"/>
        </w:trPr>
        <w:tc>
          <w:tcPr>
            <w:tcW w:w="11185" w:type="dxa"/>
            <w:vAlign w:val="center"/>
          </w:tcPr>
          <w:p w14:paraId="7EB35004"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0159AFA6" w14:textId="77777777" w:rsidR="008972C3" w:rsidRDefault="008972C3" w:rsidP="003274DB"/>
    <w:p w14:paraId="68B432B1" w14:textId="77777777" w:rsidR="00D74AE1" w:rsidRDefault="00D74AE1" w:rsidP="003274DB"/>
    <w:p w14:paraId="6409A3C4" w14:textId="4B69AB96" w:rsidR="0093492E" w:rsidRDefault="0026038D" w:rsidP="0026038D">
      <w:pPr>
        <w:pStyle w:val="Documentnumber"/>
      </w:pPr>
      <w:r w:rsidRPr="000E3A0D">
        <w:rPr>
          <w:highlight w:val="yellow"/>
        </w:rPr>
        <w:t>1</w:t>
      </w:r>
      <w:r w:rsidR="007B6700" w:rsidRPr="000E3A0D">
        <w:rPr>
          <w:highlight w:val="yellow"/>
        </w:rPr>
        <w:t>2</w:t>
      </w:r>
      <w:r w:rsidR="007B6700" w:rsidRPr="00F02BBC">
        <w:rPr>
          <w:highlight w:val="yellow"/>
        </w:rPr>
        <w:t>34</w:t>
      </w:r>
      <w:ins w:id="1" w:author="Alwyn Williams" w:date="2016-08-04T10:59:00Z">
        <w:r w:rsidR="00F02BBC" w:rsidRPr="00F02BBC">
          <w:rPr>
            <w:highlight w:val="yellow"/>
          </w:rPr>
          <w:t>xxx</w:t>
        </w:r>
      </w:ins>
    </w:p>
    <w:p w14:paraId="60DC77FC" w14:textId="77777777" w:rsidR="0026038D" w:rsidRDefault="0026038D" w:rsidP="003274DB"/>
    <w:p w14:paraId="04F3D9F7" w14:textId="756723EA" w:rsidR="00776004" w:rsidRPr="00ED4450" w:rsidRDefault="000E3A0D" w:rsidP="00E21A27">
      <w:pPr>
        <w:pStyle w:val="Documentname"/>
      </w:pPr>
      <w:r>
        <w:rPr>
          <w:bCs/>
          <w:caps w:val="0"/>
        </w:rPr>
        <w:t>On Determination and Calculation of Effective Intensity</w:t>
      </w:r>
    </w:p>
    <w:p w14:paraId="19FD7CEC" w14:textId="77777777" w:rsidR="00CF49CC" w:rsidRDefault="00CF49CC" w:rsidP="00D74AE1"/>
    <w:p w14:paraId="2CAE394F" w14:textId="77777777" w:rsidR="004E0BBB" w:rsidRDefault="004E0BBB" w:rsidP="00D74AE1"/>
    <w:p w14:paraId="174539DD" w14:textId="77777777" w:rsidR="004E0BBB" w:rsidRDefault="004E0BBB" w:rsidP="00D74AE1"/>
    <w:p w14:paraId="18E4CA23" w14:textId="77777777" w:rsidR="004E4572" w:rsidRDefault="004E4572" w:rsidP="00D74AE1"/>
    <w:p w14:paraId="1C2B6A4C" w14:textId="77777777" w:rsidR="004E4572" w:rsidRDefault="004E4572" w:rsidP="00D74AE1"/>
    <w:p w14:paraId="4899A752" w14:textId="77777777" w:rsidR="004E4572" w:rsidRDefault="004E4572" w:rsidP="00D74AE1"/>
    <w:p w14:paraId="55C9955F" w14:textId="77777777" w:rsidR="004E0BBB" w:rsidRDefault="004E0BBB" w:rsidP="00D74AE1"/>
    <w:p w14:paraId="31743F4B" w14:textId="77777777" w:rsidR="004E0BBB" w:rsidRDefault="004E0BBB" w:rsidP="00D74AE1"/>
    <w:p w14:paraId="53ACFBA8" w14:textId="77777777" w:rsidR="004E0BBB" w:rsidRDefault="004E0BBB" w:rsidP="00D74AE1"/>
    <w:p w14:paraId="2E3F4CF3" w14:textId="77777777" w:rsidR="004E0BBB" w:rsidRDefault="004E0BBB" w:rsidP="00D74AE1"/>
    <w:p w14:paraId="4D77D5DA" w14:textId="77777777" w:rsidR="004E0BBB" w:rsidRDefault="004E0BBB" w:rsidP="00D74AE1"/>
    <w:p w14:paraId="0953E24B" w14:textId="77777777" w:rsidR="004E0BBB" w:rsidRDefault="004E0BBB" w:rsidP="00D74AE1"/>
    <w:p w14:paraId="721CFF68" w14:textId="77777777" w:rsidR="00734BC6" w:rsidRDefault="00734BC6" w:rsidP="00D74AE1"/>
    <w:p w14:paraId="5D7F2068" w14:textId="77777777" w:rsidR="004E0BBB" w:rsidRDefault="004E0BBB" w:rsidP="00D74AE1"/>
    <w:p w14:paraId="710B17B6" w14:textId="77777777" w:rsidR="004E0BBB" w:rsidRDefault="004E0BBB" w:rsidP="00D74AE1"/>
    <w:p w14:paraId="51998A77" w14:textId="77777777" w:rsidR="004E0BBB" w:rsidRDefault="004E0BBB" w:rsidP="00D74AE1"/>
    <w:p w14:paraId="0A61E00F" w14:textId="77777777" w:rsidR="004E0BBB" w:rsidRDefault="004E0BBB" w:rsidP="00D74AE1"/>
    <w:p w14:paraId="67DD5758" w14:textId="77777777" w:rsidR="004E0BBB" w:rsidRDefault="004E0BBB" w:rsidP="00D74AE1"/>
    <w:p w14:paraId="316CB824" w14:textId="77777777" w:rsidR="004E0BBB" w:rsidRDefault="004E0BBB" w:rsidP="00D74AE1"/>
    <w:p w14:paraId="32E10982" w14:textId="77777777" w:rsidR="004E0BBB" w:rsidRDefault="004E0BBB" w:rsidP="00D74AE1"/>
    <w:p w14:paraId="7E367E30" w14:textId="77777777" w:rsidR="004E0BBB" w:rsidRDefault="004E0BBB" w:rsidP="00D74AE1"/>
    <w:p w14:paraId="0B93FFF6" w14:textId="77777777" w:rsidR="004E0BBB" w:rsidRDefault="004E0BBB" w:rsidP="004E0BBB">
      <w:pPr>
        <w:pStyle w:val="Editionnumber"/>
      </w:pPr>
      <w:r>
        <w:t>Edition 1.0</w:t>
      </w:r>
    </w:p>
    <w:p w14:paraId="47CF320B" w14:textId="77777777" w:rsidR="004E0BBB" w:rsidRDefault="00600C2B" w:rsidP="004E0BBB">
      <w:pPr>
        <w:pStyle w:val="Documentdate"/>
      </w:pPr>
      <w:r w:rsidRPr="004E4572">
        <w:rPr>
          <w:highlight w:val="yellow"/>
        </w:rPr>
        <w:t>Document date</w:t>
      </w:r>
    </w:p>
    <w:p w14:paraId="72BFBA3E" w14:textId="77777777" w:rsidR="00BC27F6" w:rsidRDefault="00BC27F6" w:rsidP="00D74AE1">
      <w:pPr>
        <w:sectPr w:rsidR="00BC27F6"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4058CC18"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11C0E4D7" w14:textId="77777777" w:rsidTr="005E4659">
        <w:tc>
          <w:tcPr>
            <w:tcW w:w="1908" w:type="dxa"/>
          </w:tcPr>
          <w:p w14:paraId="299A7A07" w14:textId="77777777" w:rsidR="00914E26" w:rsidRPr="00460028" w:rsidRDefault="00914E26" w:rsidP="00414698">
            <w:pPr>
              <w:pStyle w:val="Tableheading"/>
            </w:pPr>
            <w:r w:rsidRPr="00460028">
              <w:t>Date</w:t>
            </w:r>
          </w:p>
        </w:tc>
        <w:tc>
          <w:tcPr>
            <w:tcW w:w="3576" w:type="dxa"/>
          </w:tcPr>
          <w:p w14:paraId="2648390F" w14:textId="77777777" w:rsidR="00914E26" w:rsidRPr="00460028" w:rsidRDefault="00914E26" w:rsidP="00414698">
            <w:pPr>
              <w:pStyle w:val="Tableheading"/>
            </w:pPr>
            <w:r w:rsidRPr="00460028">
              <w:t>Page / Section Revised</w:t>
            </w:r>
          </w:p>
        </w:tc>
        <w:tc>
          <w:tcPr>
            <w:tcW w:w="5001" w:type="dxa"/>
          </w:tcPr>
          <w:p w14:paraId="3BC1B81C" w14:textId="77777777" w:rsidR="00914E26" w:rsidRPr="00460028" w:rsidRDefault="00914E26" w:rsidP="00414698">
            <w:pPr>
              <w:pStyle w:val="Tableheading"/>
            </w:pPr>
            <w:r w:rsidRPr="00460028">
              <w:t>Requirement for Revision</w:t>
            </w:r>
          </w:p>
        </w:tc>
      </w:tr>
      <w:tr w:rsidR="005E4659" w:rsidRPr="00460028" w14:paraId="4D54EB35" w14:textId="77777777" w:rsidTr="005E4659">
        <w:trPr>
          <w:trHeight w:val="851"/>
        </w:trPr>
        <w:tc>
          <w:tcPr>
            <w:tcW w:w="1908" w:type="dxa"/>
            <w:vAlign w:val="center"/>
          </w:tcPr>
          <w:p w14:paraId="3017B757" w14:textId="77777777" w:rsidR="00914E26" w:rsidRPr="00C27E08" w:rsidRDefault="00914E26" w:rsidP="00914E26">
            <w:pPr>
              <w:pStyle w:val="Tabletext"/>
            </w:pPr>
          </w:p>
        </w:tc>
        <w:tc>
          <w:tcPr>
            <w:tcW w:w="3576" w:type="dxa"/>
            <w:vAlign w:val="center"/>
          </w:tcPr>
          <w:p w14:paraId="18E15708" w14:textId="77777777" w:rsidR="00914E26" w:rsidRPr="00C27E08" w:rsidRDefault="00914E26" w:rsidP="00914E26">
            <w:pPr>
              <w:pStyle w:val="Tabletext"/>
            </w:pPr>
          </w:p>
        </w:tc>
        <w:tc>
          <w:tcPr>
            <w:tcW w:w="5001" w:type="dxa"/>
            <w:vAlign w:val="center"/>
          </w:tcPr>
          <w:p w14:paraId="17D479E4" w14:textId="77777777" w:rsidR="00914E26" w:rsidRPr="00460028" w:rsidRDefault="00914E26" w:rsidP="00914E26">
            <w:pPr>
              <w:pStyle w:val="Tabletext"/>
            </w:pPr>
          </w:p>
        </w:tc>
      </w:tr>
      <w:tr w:rsidR="005E4659" w:rsidRPr="00460028" w14:paraId="06C59217" w14:textId="77777777" w:rsidTr="005E4659">
        <w:trPr>
          <w:trHeight w:val="851"/>
        </w:trPr>
        <w:tc>
          <w:tcPr>
            <w:tcW w:w="1908" w:type="dxa"/>
            <w:vAlign w:val="center"/>
          </w:tcPr>
          <w:p w14:paraId="4DD01FC1" w14:textId="77777777" w:rsidR="00914E26" w:rsidRPr="00460028" w:rsidRDefault="00914E26" w:rsidP="00914E26">
            <w:pPr>
              <w:pStyle w:val="Tabletext"/>
            </w:pPr>
          </w:p>
        </w:tc>
        <w:tc>
          <w:tcPr>
            <w:tcW w:w="3576" w:type="dxa"/>
            <w:vAlign w:val="center"/>
          </w:tcPr>
          <w:p w14:paraId="445EFE3D" w14:textId="77777777" w:rsidR="00914E26" w:rsidRPr="00460028" w:rsidRDefault="00914E26" w:rsidP="00914E26">
            <w:pPr>
              <w:pStyle w:val="Tabletext"/>
            </w:pPr>
          </w:p>
        </w:tc>
        <w:tc>
          <w:tcPr>
            <w:tcW w:w="5001" w:type="dxa"/>
            <w:vAlign w:val="center"/>
          </w:tcPr>
          <w:p w14:paraId="0B4C3CCF" w14:textId="77777777" w:rsidR="00914E26" w:rsidRPr="00460028" w:rsidRDefault="00914E26" w:rsidP="00914E26">
            <w:pPr>
              <w:pStyle w:val="Tabletext"/>
            </w:pPr>
          </w:p>
        </w:tc>
      </w:tr>
      <w:tr w:rsidR="005E4659" w:rsidRPr="00460028" w14:paraId="668DD20F" w14:textId="77777777" w:rsidTr="005E4659">
        <w:trPr>
          <w:trHeight w:val="851"/>
        </w:trPr>
        <w:tc>
          <w:tcPr>
            <w:tcW w:w="1908" w:type="dxa"/>
            <w:vAlign w:val="center"/>
          </w:tcPr>
          <w:p w14:paraId="64823B5E" w14:textId="77777777" w:rsidR="00914E26" w:rsidRPr="00460028" w:rsidRDefault="00914E26" w:rsidP="00914E26">
            <w:pPr>
              <w:pStyle w:val="Tabletext"/>
            </w:pPr>
          </w:p>
        </w:tc>
        <w:tc>
          <w:tcPr>
            <w:tcW w:w="3576" w:type="dxa"/>
            <w:vAlign w:val="center"/>
          </w:tcPr>
          <w:p w14:paraId="732C7C22" w14:textId="77777777" w:rsidR="00914E26" w:rsidRPr="00460028" w:rsidRDefault="00914E26" w:rsidP="00914E26">
            <w:pPr>
              <w:pStyle w:val="Tabletext"/>
            </w:pPr>
          </w:p>
        </w:tc>
        <w:tc>
          <w:tcPr>
            <w:tcW w:w="5001" w:type="dxa"/>
            <w:vAlign w:val="center"/>
          </w:tcPr>
          <w:p w14:paraId="0CA30F47" w14:textId="77777777" w:rsidR="00914E26" w:rsidRPr="00460028" w:rsidRDefault="00914E26" w:rsidP="00914E26">
            <w:pPr>
              <w:pStyle w:val="Tabletext"/>
            </w:pPr>
          </w:p>
        </w:tc>
      </w:tr>
      <w:tr w:rsidR="005E4659" w:rsidRPr="00460028" w14:paraId="7AEFB267" w14:textId="77777777" w:rsidTr="005E4659">
        <w:trPr>
          <w:trHeight w:val="851"/>
        </w:trPr>
        <w:tc>
          <w:tcPr>
            <w:tcW w:w="1908" w:type="dxa"/>
            <w:vAlign w:val="center"/>
          </w:tcPr>
          <w:p w14:paraId="69C07D49" w14:textId="77777777" w:rsidR="00914E26" w:rsidRPr="00460028" w:rsidRDefault="00914E26" w:rsidP="00914E26">
            <w:pPr>
              <w:pStyle w:val="Tabletext"/>
            </w:pPr>
          </w:p>
        </w:tc>
        <w:tc>
          <w:tcPr>
            <w:tcW w:w="3576" w:type="dxa"/>
            <w:vAlign w:val="center"/>
          </w:tcPr>
          <w:p w14:paraId="189352AE" w14:textId="77777777" w:rsidR="00914E26" w:rsidRPr="00460028" w:rsidRDefault="00914E26" w:rsidP="00914E26">
            <w:pPr>
              <w:pStyle w:val="Tabletext"/>
            </w:pPr>
          </w:p>
        </w:tc>
        <w:tc>
          <w:tcPr>
            <w:tcW w:w="5001" w:type="dxa"/>
            <w:vAlign w:val="center"/>
          </w:tcPr>
          <w:p w14:paraId="66D7AC09" w14:textId="77777777" w:rsidR="00914E26" w:rsidRPr="00460028" w:rsidRDefault="00914E26" w:rsidP="00914E26">
            <w:pPr>
              <w:pStyle w:val="Tabletext"/>
            </w:pPr>
          </w:p>
        </w:tc>
      </w:tr>
      <w:tr w:rsidR="005E4659" w:rsidRPr="00460028" w14:paraId="7F2860B8" w14:textId="77777777" w:rsidTr="005E4659">
        <w:trPr>
          <w:trHeight w:val="851"/>
        </w:trPr>
        <w:tc>
          <w:tcPr>
            <w:tcW w:w="1908" w:type="dxa"/>
            <w:vAlign w:val="center"/>
          </w:tcPr>
          <w:p w14:paraId="589C1127" w14:textId="77777777" w:rsidR="00914E26" w:rsidRPr="00460028" w:rsidRDefault="00914E26" w:rsidP="00914E26">
            <w:pPr>
              <w:pStyle w:val="Tabletext"/>
            </w:pPr>
          </w:p>
        </w:tc>
        <w:tc>
          <w:tcPr>
            <w:tcW w:w="3576" w:type="dxa"/>
            <w:vAlign w:val="center"/>
          </w:tcPr>
          <w:p w14:paraId="764AE932" w14:textId="77777777" w:rsidR="00914E26" w:rsidRPr="00460028" w:rsidRDefault="00914E26" w:rsidP="00914E26">
            <w:pPr>
              <w:pStyle w:val="Tabletext"/>
            </w:pPr>
          </w:p>
        </w:tc>
        <w:tc>
          <w:tcPr>
            <w:tcW w:w="5001" w:type="dxa"/>
            <w:vAlign w:val="center"/>
          </w:tcPr>
          <w:p w14:paraId="32E10FD0" w14:textId="77777777" w:rsidR="00914E26" w:rsidRPr="00460028" w:rsidRDefault="00914E26" w:rsidP="00914E26">
            <w:pPr>
              <w:pStyle w:val="Tabletext"/>
            </w:pPr>
          </w:p>
        </w:tc>
      </w:tr>
      <w:tr w:rsidR="005E4659" w:rsidRPr="00460028" w14:paraId="4F3306F7" w14:textId="77777777" w:rsidTr="005E4659">
        <w:trPr>
          <w:trHeight w:val="851"/>
        </w:trPr>
        <w:tc>
          <w:tcPr>
            <w:tcW w:w="1908" w:type="dxa"/>
            <w:vAlign w:val="center"/>
          </w:tcPr>
          <w:p w14:paraId="4B1381F5" w14:textId="77777777" w:rsidR="00914E26" w:rsidRPr="00460028" w:rsidRDefault="00914E26" w:rsidP="00914E26">
            <w:pPr>
              <w:pStyle w:val="Tabletext"/>
            </w:pPr>
          </w:p>
        </w:tc>
        <w:tc>
          <w:tcPr>
            <w:tcW w:w="3576" w:type="dxa"/>
            <w:vAlign w:val="center"/>
          </w:tcPr>
          <w:p w14:paraId="466D6B72" w14:textId="77777777" w:rsidR="00914E26" w:rsidRPr="00460028" w:rsidRDefault="00914E26" w:rsidP="00914E26">
            <w:pPr>
              <w:pStyle w:val="Tabletext"/>
            </w:pPr>
          </w:p>
        </w:tc>
        <w:tc>
          <w:tcPr>
            <w:tcW w:w="5001" w:type="dxa"/>
            <w:vAlign w:val="center"/>
          </w:tcPr>
          <w:p w14:paraId="6EBFCD47" w14:textId="77777777" w:rsidR="00914E26" w:rsidRPr="00460028" w:rsidRDefault="00914E26" w:rsidP="00914E26">
            <w:pPr>
              <w:pStyle w:val="Tabletext"/>
            </w:pPr>
          </w:p>
        </w:tc>
      </w:tr>
      <w:tr w:rsidR="005E4659" w:rsidRPr="00460028" w14:paraId="47AE8D99" w14:textId="77777777" w:rsidTr="005E4659">
        <w:trPr>
          <w:trHeight w:val="851"/>
        </w:trPr>
        <w:tc>
          <w:tcPr>
            <w:tcW w:w="1908" w:type="dxa"/>
            <w:vAlign w:val="center"/>
          </w:tcPr>
          <w:p w14:paraId="739F1A67" w14:textId="77777777" w:rsidR="00914E26" w:rsidRPr="00460028" w:rsidRDefault="00914E26" w:rsidP="00914E26">
            <w:pPr>
              <w:pStyle w:val="Tabletext"/>
            </w:pPr>
          </w:p>
        </w:tc>
        <w:tc>
          <w:tcPr>
            <w:tcW w:w="3576" w:type="dxa"/>
            <w:vAlign w:val="center"/>
          </w:tcPr>
          <w:p w14:paraId="39C4D81B" w14:textId="77777777" w:rsidR="00914E26" w:rsidRPr="00460028" w:rsidRDefault="00914E26" w:rsidP="00914E26">
            <w:pPr>
              <w:pStyle w:val="Tabletext"/>
            </w:pPr>
          </w:p>
        </w:tc>
        <w:tc>
          <w:tcPr>
            <w:tcW w:w="5001" w:type="dxa"/>
            <w:vAlign w:val="center"/>
          </w:tcPr>
          <w:p w14:paraId="4FA352DB" w14:textId="77777777" w:rsidR="00914E26" w:rsidRPr="00460028" w:rsidRDefault="00914E26" w:rsidP="00914E26">
            <w:pPr>
              <w:pStyle w:val="Tabletext"/>
            </w:pPr>
          </w:p>
        </w:tc>
      </w:tr>
    </w:tbl>
    <w:p w14:paraId="0E7B11F5" w14:textId="77777777" w:rsidR="00914E26" w:rsidRDefault="00914E26" w:rsidP="00D74AE1"/>
    <w:p w14:paraId="226CA2A5" w14:textId="77777777"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14:paraId="4B696101" w14:textId="77777777" w:rsidR="000140DF" w:rsidRDefault="004A4EC4">
      <w:pPr>
        <w:pStyle w:val="TOC1"/>
        <w:rPr>
          <w:rFonts w:eastAsiaTheme="minorEastAsia"/>
          <w:b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0140DF" w:rsidRPr="002702B2">
        <w:t>1.</w:t>
      </w:r>
      <w:r w:rsidR="000140DF">
        <w:rPr>
          <w:rFonts w:eastAsiaTheme="minorEastAsia"/>
          <w:b w:val="0"/>
          <w:color w:val="auto"/>
          <w:lang w:eastAsia="en-GB"/>
        </w:rPr>
        <w:tab/>
      </w:r>
      <w:r w:rsidR="000140DF">
        <w:t>FOREWORD</w:t>
      </w:r>
      <w:r w:rsidR="000140DF">
        <w:tab/>
      </w:r>
      <w:r w:rsidR="000140DF">
        <w:fldChar w:fldCharType="begin"/>
      </w:r>
      <w:r w:rsidR="000140DF">
        <w:instrText xml:space="preserve"> PAGEREF _Toc458073676 \h </w:instrText>
      </w:r>
      <w:r w:rsidR="000140DF">
        <w:fldChar w:fldCharType="separate"/>
      </w:r>
      <w:r w:rsidR="000140DF">
        <w:t>5</w:t>
      </w:r>
      <w:r w:rsidR="000140DF">
        <w:fldChar w:fldCharType="end"/>
      </w:r>
    </w:p>
    <w:p w14:paraId="24BB2F1E" w14:textId="77777777" w:rsidR="000140DF" w:rsidRDefault="000140DF">
      <w:pPr>
        <w:pStyle w:val="TOC2"/>
        <w:rPr>
          <w:rFonts w:eastAsiaTheme="minorEastAsia"/>
          <w:color w:val="auto"/>
          <w:lang w:eastAsia="en-GB"/>
        </w:rPr>
      </w:pPr>
      <w:r w:rsidRPr="002702B2">
        <w:t>1.1.</w:t>
      </w:r>
      <w:r>
        <w:rPr>
          <w:rFonts w:eastAsiaTheme="minorEastAsia"/>
          <w:color w:val="auto"/>
          <w:lang w:eastAsia="en-GB"/>
        </w:rPr>
        <w:tab/>
      </w:r>
      <w:r>
        <w:t>Applying Threshold Models at Supra-Threshold Illuminance Levels</w:t>
      </w:r>
      <w:r>
        <w:tab/>
      </w:r>
      <w:r>
        <w:fldChar w:fldCharType="begin"/>
      </w:r>
      <w:r>
        <w:instrText xml:space="preserve"> PAGEREF _Toc458073677 \h </w:instrText>
      </w:r>
      <w:r>
        <w:fldChar w:fldCharType="separate"/>
      </w:r>
      <w:r>
        <w:t>5</w:t>
      </w:r>
      <w:r>
        <w:fldChar w:fldCharType="end"/>
      </w:r>
    </w:p>
    <w:p w14:paraId="3C0B5DE0" w14:textId="77777777" w:rsidR="000140DF" w:rsidRDefault="000140DF">
      <w:pPr>
        <w:pStyle w:val="TOC2"/>
        <w:rPr>
          <w:rFonts w:eastAsiaTheme="minorEastAsia"/>
          <w:color w:val="auto"/>
          <w:lang w:eastAsia="en-GB"/>
        </w:rPr>
      </w:pPr>
      <w:r w:rsidRPr="002702B2">
        <w:t>1.2.</w:t>
      </w:r>
      <w:r>
        <w:rPr>
          <w:rFonts w:eastAsiaTheme="minorEastAsia"/>
          <w:color w:val="auto"/>
          <w:lang w:eastAsia="en-GB"/>
        </w:rPr>
        <w:tab/>
      </w:r>
      <w:r>
        <w:t>What Effective InteNsity is Not</w:t>
      </w:r>
      <w:r>
        <w:tab/>
      </w:r>
      <w:r>
        <w:fldChar w:fldCharType="begin"/>
      </w:r>
      <w:r>
        <w:instrText xml:space="preserve"> PAGEREF _Toc458073678 \h </w:instrText>
      </w:r>
      <w:r>
        <w:fldChar w:fldCharType="separate"/>
      </w:r>
      <w:r>
        <w:t>5</w:t>
      </w:r>
      <w:r>
        <w:fldChar w:fldCharType="end"/>
      </w:r>
    </w:p>
    <w:p w14:paraId="1B1D3B43" w14:textId="77777777" w:rsidR="000140DF" w:rsidRDefault="000140DF">
      <w:pPr>
        <w:pStyle w:val="TOC2"/>
        <w:rPr>
          <w:rFonts w:eastAsiaTheme="minorEastAsia"/>
          <w:color w:val="auto"/>
          <w:lang w:eastAsia="en-GB"/>
        </w:rPr>
      </w:pPr>
      <w:r w:rsidRPr="002702B2">
        <w:t>1.3.</w:t>
      </w:r>
      <w:r>
        <w:rPr>
          <w:rFonts w:eastAsiaTheme="minorEastAsia"/>
          <w:color w:val="auto"/>
          <w:lang w:eastAsia="en-GB"/>
        </w:rPr>
        <w:tab/>
      </w:r>
      <w:r>
        <w:t>Apparent Intesity</w:t>
      </w:r>
      <w:r>
        <w:tab/>
      </w:r>
      <w:r>
        <w:fldChar w:fldCharType="begin"/>
      </w:r>
      <w:r>
        <w:instrText xml:space="preserve"> PAGEREF _Toc458073679 \h </w:instrText>
      </w:r>
      <w:r>
        <w:fldChar w:fldCharType="separate"/>
      </w:r>
      <w:r>
        <w:t>5</w:t>
      </w:r>
      <w:r>
        <w:fldChar w:fldCharType="end"/>
      </w:r>
    </w:p>
    <w:p w14:paraId="4B77277F" w14:textId="77777777" w:rsidR="000140DF" w:rsidRDefault="000140DF">
      <w:pPr>
        <w:pStyle w:val="TOC2"/>
        <w:rPr>
          <w:rFonts w:eastAsiaTheme="minorEastAsia"/>
          <w:color w:val="auto"/>
          <w:lang w:eastAsia="en-GB"/>
        </w:rPr>
      </w:pPr>
      <w:r w:rsidRPr="002702B2">
        <w:t>1.4.</w:t>
      </w:r>
      <w:r>
        <w:rPr>
          <w:rFonts w:eastAsiaTheme="minorEastAsia"/>
          <w:color w:val="auto"/>
          <w:lang w:eastAsia="en-GB"/>
        </w:rPr>
        <w:tab/>
      </w:r>
      <w:r>
        <w:t>An Example</w:t>
      </w:r>
      <w:r>
        <w:tab/>
      </w:r>
      <w:r>
        <w:fldChar w:fldCharType="begin"/>
      </w:r>
      <w:r>
        <w:instrText xml:space="preserve"> PAGEREF _Toc458073680 \h </w:instrText>
      </w:r>
      <w:r>
        <w:fldChar w:fldCharType="separate"/>
      </w:r>
      <w:r>
        <w:t>5</w:t>
      </w:r>
      <w:r>
        <w:fldChar w:fldCharType="end"/>
      </w:r>
    </w:p>
    <w:p w14:paraId="353308C8" w14:textId="77777777" w:rsidR="000140DF" w:rsidRDefault="000140DF">
      <w:pPr>
        <w:pStyle w:val="TOC2"/>
        <w:rPr>
          <w:rFonts w:eastAsiaTheme="minorEastAsia"/>
          <w:color w:val="auto"/>
          <w:lang w:eastAsia="en-GB"/>
        </w:rPr>
      </w:pPr>
      <w:r w:rsidRPr="002702B2">
        <w:t>1.5.</w:t>
      </w:r>
      <w:r>
        <w:rPr>
          <w:rFonts w:eastAsiaTheme="minorEastAsia"/>
          <w:color w:val="auto"/>
          <w:lang w:eastAsia="en-GB"/>
        </w:rPr>
        <w:tab/>
      </w:r>
      <w:r>
        <w:t>The Way Ahead</w:t>
      </w:r>
      <w:r>
        <w:tab/>
      </w:r>
      <w:r>
        <w:fldChar w:fldCharType="begin"/>
      </w:r>
      <w:r>
        <w:instrText xml:space="preserve"> PAGEREF _Toc458073681 \h </w:instrText>
      </w:r>
      <w:r>
        <w:fldChar w:fldCharType="separate"/>
      </w:r>
      <w:r>
        <w:t>6</w:t>
      </w:r>
      <w:r>
        <w:fldChar w:fldCharType="end"/>
      </w:r>
    </w:p>
    <w:p w14:paraId="01E4ABBD" w14:textId="77777777" w:rsidR="000140DF" w:rsidRDefault="000140DF">
      <w:pPr>
        <w:pStyle w:val="TOC1"/>
        <w:rPr>
          <w:rFonts w:eastAsiaTheme="minorEastAsia"/>
          <w:b w:val="0"/>
          <w:color w:val="auto"/>
          <w:lang w:eastAsia="en-GB"/>
        </w:rPr>
      </w:pPr>
      <w:r w:rsidRPr="002702B2">
        <w:t>2.</w:t>
      </w:r>
      <w:r>
        <w:rPr>
          <w:rFonts w:eastAsiaTheme="minorEastAsia"/>
          <w:b w:val="0"/>
          <w:color w:val="auto"/>
          <w:lang w:eastAsia="en-GB"/>
        </w:rPr>
        <w:tab/>
      </w:r>
      <w:r>
        <w:t>Introduction</w:t>
      </w:r>
      <w:r>
        <w:tab/>
      </w:r>
      <w:r>
        <w:fldChar w:fldCharType="begin"/>
      </w:r>
      <w:r>
        <w:instrText xml:space="preserve"> PAGEREF _Toc458073682 \h </w:instrText>
      </w:r>
      <w:r>
        <w:fldChar w:fldCharType="separate"/>
      </w:r>
      <w:r>
        <w:t>6</w:t>
      </w:r>
      <w:r>
        <w:fldChar w:fldCharType="end"/>
      </w:r>
    </w:p>
    <w:p w14:paraId="3C9D2549" w14:textId="77777777" w:rsidR="000140DF" w:rsidRDefault="000140DF">
      <w:pPr>
        <w:pStyle w:val="TOC1"/>
        <w:rPr>
          <w:rFonts w:eastAsiaTheme="minorEastAsia"/>
          <w:b w:val="0"/>
          <w:color w:val="auto"/>
          <w:lang w:eastAsia="en-GB"/>
        </w:rPr>
      </w:pPr>
      <w:r w:rsidRPr="002702B2">
        <w:t>3.</w:t>
      </w:r>
      <w:r>
        <w:rPr>
          <w:rFonts w:eastAsiaTheme="minorEastAsia"/>
          <w:b w:val="0"/>
          <w:color w:val="auto"/>
          <w:lang w:eastAsia="en-GB"/>
        </w:rPr>
        <w:tab/>
      </w:r>
      <w:r>
        <w:t>Scope/Purpose</w:t>
      </w:r>
      <w:r>
        <w:tab/>
      </w:r>
      <w:r>
        <w:fldChar w:fldCharType="begin"/>
      </w:r>
      <w:r>
        <w:instrText xml:space="preserve"> PAGEREF _Toc458073683 \h </w:instrText>
      </w:r>
      <w:r>
        <w:fldChar w:fldCharType="separate"/>
      </w:r>
      <w:r>
        <w:t>7</w:t>
      </w:r>
      <w:r>
        <w:fldChar w:fldCharType="end"/>
      </w:r>
    </w:p>
    <w:p w14:paraId="73AC4121" w14:textId="77777777" w:rsidR="000140DF" w:rsidRDefault="000140DF">
      <w:pPr>
        <w:pStyle w:val="TOC1"/>
        <w:rPr>
          <w:rFonts w:eastAsiaTheme="minorEastAsia"/>
          <w:b w:val="0"/>
          <w:color w:val="auto"/>
          <w:lang w:eastAsia="en-GB"/>
        </w:rPr>
      </w:pPr>
      <w:r w:rsidRPr="002702B2">
        <w:t>4.</w:t>
      </w:r>
      <w:r>
        <w:rPr>
          <w:rFonts w:eastAsiaTheme="minorEastAsia"/>
          <w:b w:val="0"/>
          <w:color w:val="auto"/>
          <w:lang w:eastAsia="en-GB"/>
        </w:rPr>
        <w:tab/>
      </w:r>
      <w:r>
        <w:t>Definitions</w:t>
      </w:r>
      <w:r>
        <w:tab/>
      </w:r>
      <w:r>
        <w:fldChar w:fldCharType="begin"/>
      </w:r>
      <w:r>
        <w:instrText xml:space="preserve"> PAGEREF _Toc458073684 \h </w:instrText>
      </w:r>
      <w:r>
        <w:fldChar w:fldCharType="separate"/>
      </w:r>
      <w:r>
        <w:t>7</w:t>
      </w:r>
      <w:r>
        <w:fldChar w:fldCharType="end"/>
      </w:r>
    </w:p>
    <w:p w14:paraId="324B7724" w14:textId="77777777" w:rsidR="000140DF" w:rsidRDefault="000140DF">
      <w:pPr>
        <w:pStyle w:val="TOC2"/>
        <w:rPr>
          <w:rFonts w:eastAsiaTheme="minorEastAsia"/>
          <w:color w:val="auto"/>
          <w:lang w:eastAsia="en-GB"/>
        </w:rPr>
      </w:pPr>
      <w:r w:rsidRPr="002702B2">
        <w:t>4.1.</w:t>
      </w:r>
      <w:r>
        <w:rPr>
          <w:rFonts w:eastAsiaTheme="minorEastAsia"/>
          <w:color w:val="auto"/>
          <w:lang w:eastAsia="en-GB"/>
        </w:rPr>
        <w:tab/>
      </w:r>
      <w:r>
        <w:t>Achromatic threshold</w:t>
      </w:r>
      <w:r>
        <w:tab/>
      </w:r>
      <w:r>
        <w:fldChar w:fldCharType="begin"/>
      </w:r>
      <w:r>
        <w:instrText xml:space="preserve"> PAGEREF _Toc458073685 \h </w:instrText>
      </w:r>
      <w:r>
        <w:fldChar w:fldCharType="separate"/>
      </w:r>
      <w:r>
        <w:t>7</w:t>
      </w:r>
      <w:r>
        <w:fldChar w:fldCharType="end"/>
      </w:r>
    </w:p>
    <w:p w14:paraId="14266624" w14:textId="77777777" w:rsidR="000140DF" w:rsidRDefault="000140DF">
      <w:pPr>
        <w:pStyle w:val="TOC2"/>
        <w:rPr>
          <w:rFonts w:eastAsiaTheme="minorEastAsia"/>
          <w:color w:val="auto"/>
          <w:lang w:eastAsia="en-GB"/>
        </w:rPr>
      </w:pPr>
      <w:r w:rsidRPr="002702B2">
        <w:t>4.2.</w:t>
      </w:r>
      <w:r>
        <w:rPr>
          <w:rFonts w:eastAsiaTheme="minorEastAsia"/>
          <w:color w:val="auto"/>
          <w:lang w:eastAsia="en-GB"/>
        </w:rPr>
        <w:tab/>
      </w:r>
      <w:r>
        <w:t>Observer illuminance</w:t>
      </w:r>
      <w:r>
        <w:tab/>
      </w:r>
      <w:r>
        <w:fldChar w:fldCharType="begin"/>
      </w:r>
      <w:r>
        <w:instrText xml:space="preserve"> PAGEREF _Toc458073686 \h </w:instrText>
      </w:r>
      <w:r>
        <w:fldChar w:fldCharType="separate"/>
      </w:r>
      <w:r>
        <w:t>7</w:t>
      </w:r>
      <w:r>
        <w:fldChar w:fldCharType="end"/>
      </w:r>
    </w:p>
    <w:p w14:paraId="20292030" w14:textId="77777777" w:rsidR="000140DF" w:rsidRDefault="000140DF">
      <w:pPr>
        <w:pStyle w:val="TOC2"/>
        <w:rPr>
          <w:rFonts w:eastAsiaTheme="minorEastAsia"/>
          <w:color w:val="auto"/>
          <w:lang w:eastAsia="en-GB"/>
        </w:rPr>
      </w:pPr>
      <w:r w:rsidRPr="002702B2">
        <w:t>4.3.</w:t>
      </w:r>
      <w:r>
        <w:rPr>
          <w:rFonts w:eastAsiaTheme="minorEastAsia"/>
          <w:color w:val="auto"/>
          <w:lang w:eastAsia="en-GB"/>
        </w:rPr>
        <w:tab/>
      </w:r>
      <w:r>
        <w:t>Fixed (continuous) light</w:t>
      </w:r>
      <w:r>
        <w:tab/>
      </w:r>
      <w:r>
        <w:fldChar w:fldCharType="begin"/>
      </w:r>
      <w:r>
        <w:instrText xml:space="preserve"> PAGEREF _Toc458073687 \h </w:instrText>
      </w:r>
      <w:r>
        <w:fldChar w:fldCharType="separate"/>
      </w:r>
      <w:r>
        <w:t>7</w:t>
      </w:r>
      <w:r>
        <w:fldChar w:fldCharType="end"/>
      </w:r>
    </w:p>
    <w:p w14:paraId="64C49240" w14:textId="77777777" w:rsidR="000140DF" w:rsidRDefault="000140DF">
      <w:pPr>
        <w:pStyle w:val="TOC2"/>
        <w:rPr>
          <w:rFonts w:eastAsiaTheme="minorEastAsia"/>
          <w:color w:val="auto"/>
          <w:lang w:eastAsia="en-GB"/>
        </w:rPr>
      </w:pPr>
      <w:r w:rsidRPr="002702B2">
        <w:t>4.4.</w:t>
      </w:r>
      <w:r>
        <w:rPr>
          <w:rFonts w:eastAsiaTheme="minorEastAsia"/>
          <w:color w:val="auto"/>
          <w:lang w:eastAsia="en-GB"/>
        </w:rPr>
        <w:tab/>
      </w:r>
      <w:r>
        <w:t>Flashing light</w:t>
      </w:r>
      <w:r>
        <w:tab/>
      </w:r>
      <w:r>
        <w:fldChar w:fldCharType="begin"/>
      </w:r>
      <w:r>
        <w:instrText xml:space="preserve"> PAGEREF _Toc458073688 \h </w:instrText>
      </w:r>
      <w:r>
        <w:fldChar w:fldCharType="separate"/>
      </w:r>
      <w:r>
        <w:t>7</w:t>
      </w:r>
      <w:r>
        <w:fldChar w:fldCharType="end"/>
      </w:r>
    </w:p>
    <w:p w14:paraId="642B7FA8" w14:textId="77777777" w:rsidR="000140DF" w:rsidRDefault="000140DF">
      <w:pPr>
        <w:pStyle w:val="TOC2"/>
        <w:rPr>
          <w:rFonts w:eastAsiaTheme="minorEastAsia"/>
          <w:color w:val="auto"/>
          <w:lang w:eastAsia="en-GB"/>
        </w:rPr>
      </w:pPr>
      <w:r w:rsidRPr="002702B2">
        <w:t>4.5.</w:t>
      </w:r>
      <w:r>
        <w:rPr>
          <w:rFonts w:eastAsiaTheme="minorEastAsia"/>
          <w:color w:val="auto"/>
          <w:lang w:eastAsia="en-GB"/>
        </w:rPr>
        <w:tab/>
      </w:r>
      <w:r>
        <w:t>Occulting light</w:t>
      </w:r>
      <w:r>
        <w:tab/>
      </w:r>
      <w:r>
        <w:fldChar w:fldCharType="begin"/>
      </w:r>
      <w:r>
        <w:instrText xml:space="preserve"> PAGEREF _Toc458073689 \h </w:instrText>
      </w:r>
      <w:r>
        <w:fldChar w:fldCharType="separate"/>
      </w:r>
      <w:r>
        <w:t>7</w:t>
      </w:r>
      <w:r>
        <w:fldChar w:fldCharType="end"/>
      </w:r>
    </w:p>
    <w:p w14:paraId="73CD4B23" w14:textId="77777777" w:rsidR="000140DF" w:rsidRDefault="000140DF">
      <w:pPr>
        <w:pStyle w:val="TOC2"/>
        <w:rPr>
          <w:rFonts w:eastAsiaTheme="minorEastAsia"/>
          <w:color w:val="auto"/>
          <w:lang w:eastAsia="en-GB"/>
        </w:rPr>
      </w:pPr>
      <w:r w:rsidRPr="002702B2">
        <w:t>4.6.</w:t>
      </w:r>
      <w:r>
        <w:rPr>
          <w:rFonts w:eastAsiaTheme="minorEastAsia"/>
          <w:color w:val="auto"/>
          <w:lang w:eastAsia="en-GB"/>
        </w:rPr>
        <w:tab/>
      </w:r>
      <w:r>
        <w:t>Effective Intensity</w:t>
      </w:r>
      <w:r>
        <w:tab/>
      </w:r>
      <w:r>
        <w:fldChar w:fldCharType="begin"/>
      </w:r>
      <w:r>
        <w:instrText xml:space="preserve"> PAGEREF _Toc458073690 \h </w:instrText>
      </w:r>
      <w:r>
        <w:fldChar w:fldCharType="separate"/>
      </w:r>
      <w:r>
        <w:t>7</w:t>
      </w:r>
      <w:r>
        <w:fldChar w:fldCharType="end"/>
      </w:r>
    </w:p>
    <w:p w14:paraId="25C86844" w14:textId="77777777" w:rsidR="000140DF" w:rsidRDefault="000140DF">
      <w:pPr>
        <w:pStyle w:val="TOC2"/>
        <w:rPr>
          <w:rFonts w:eastAsiaTheme="minorEastAsia"/>
          <w:color w:val="auto"/>
          <w:lang w:eastAsia="en-GB"/>
        </w:rPr>
      </w:pPr>
      <w:r w:rsidRPr="002702B2">
        <w:t>4.7.</w:t>
      </w:r>
      <w:r>
        <w:rPr>
          <w:rFonts w:eastAsiaTheme="minorEastAsia"/>
          <w:color w:val="auto"/>
          <w:lang w:eastAsia="en-GB"/>
        </w:rPr>
        <w:tab/>
      </w:r>
      <w:r>
        <w:t>Apparent Intensity</w:t>
      </w:r>
      <w:r>
        <w:tab/>
      </w:r>
      <w:r>
        <w:fldChar w:fldCharType="begin"/>
      </w:r>
      <w:r>
        <w:instrText xml:space="preserve"> PAGEREF _Toc458073691 \h </w:instrText>
      </w:r>
      <w:r>
        <w:fldChar w:fldCharType="separate"/>
      </w:r>
      <w:r>
        <w:t>7</w:t>
      </w:r>
      <w:r>
        <w:fldChar w:fldCharType="end"/>
      </w:r>
    </w:p>
    <w:p w14:paraId="1454B792" w14:textId="77777777" w:rsidR="000140DF" w:rsidRDefault="000140DF">
      <w:pPr>
        <w:pStyle w:val="TOC1"/>
        <w:rPr>
          <w:rFonts w:eastAsiaTheme="minorEastAsia"/>
          <w:b w:val="0"/>
          <w:color w:val="auto"/>
          <w:lang w:eastAsia="en-GB"/>
        </w:rPr>
      </w:pPr>
      <w:r w:rsidRPr="002702B2">
        <w:t>5.</w:t>
      </w:r>
      <w:r>
        <w:rPr>
          <w:rFonts w:eastAsiaTheme="minorEastAsia"/>
          <w:b w:val="0"/>
          <w:color w:val="auto"/>
          <w:lang w:eastAsia="en-GB"/>
        </w:rPr>
        <w:tab/>
      </w:r>
      <w:r>
        <w:t>Description of Effective Intensity of a Rhythmic Light</w:t>
      </w:r>
      <w:r>
        <w:tab/>
      </w:r>
      <w:r>
        <w:fldChar w:fldCharType="begin"/>
      </w:r>
      <w:r>
        <w:instrText xml:space="preserve"> PAGEREF _Toc458073692 \h </w:instrText>
      </w:r>
      <w:r>
        <w:fldChar w:fldCharType="separate"/>
      </w:r>
      <w:r>
        <w:t>8</w:t>
      </w:r>
      <w:r>
        <w:fldChar w:fldCharType="end"/>
      </w:r>
    </w:p>
    <w:p w14:paraId="11131EBA" w14:textId="77777777" w:rsidR="000140DF" w:rsidRDefault="000140DF">
      <w:pPr>
        <w:pStyle w:val="TOC1"/>
        <w:rPr>
          <w:rFonts w:eastAsiaTheme="minorEastAsia"/>
          <w:b w:val="0"/>
          <w:color w:val="auto"/>
          <w:lang w:eastAsia="en-GB"/>
        </w:rPr>
      </w:pPr>
      <w:r w:rsidRPr="002702B2">
        <w:t>6.</w:t>
      </w:r>
      <w:r>
        <w:rPr>
          <w:rFonts w:eastAsiaTheme="minorEastAsia"/>
          <w:b w:val="0"/>
          <w:color w:val="auto"/>
          <w:lang w:eastAsia="en-GB"/>
        </w:rPr>
        <w:tab/>
      </w:r>
      <w:r>
        <w:t>Evaluation of Effective Intensity</w:t>
      </w:r>
      <w:r>
        <w:tab/>
      </w:r>
      <w:r>
        <w:fldChar w:fldCharType="begin"/>
      </w:r>
      <w:r>
        <w:instrText xml:space="preserve"> PAGEREF _Toc458073693 \h </w:instrText>
      </w:r>
      <w:r>
        <w:fldChar w:fldCharType="separate"/>
      </w:r>
      <w:r>
        <w:t>9</w:t>
      </w:r>
      <w:r>
        <w:fldChar w:fldCharType="end"/>
      </w:r>
    </w:p>
    <w:p w14:paraId="258E9260" w14:textId="77777777" w:rsidR="000140DF" w:rsidRDefault="000140DF">
      <w:pPr>
        <w:pStyle w:val="TOC2"/>
        <w:rPr>
          <w:rFonts w:eastAsiaTheme="minorEastAsia"/>
          <w:color w:val="auto"/>
          <w:lang w:eastAsia="en-GB"/>
        </w:rPr>
      </w:pPr>
      <w:r w:rsidRPr="002702B2">
        <w:t>6.1.</w:t>
      </w:r>
      <w:r>
        <w:rPr>
          <w:rFonts w:eastAsiaTheme="minorEastAsia"/>
          <w:color w:val="auto"/>
          <w:lang w:eastAsia="en-GB"/>
        </w:rPr>
        <w:tab/>
      </w:r>
      <w:r>
        <w:t>Modified Allard Method</w:t>
      </w:r>
      <w:r>
        <w:tab/>
      </w:r>
      <w:r>
        <w:fldChar w:fldCharType="begin"/>
      </w:r>
      <w:r>
        <w:instrText xml:space="preserve"> PAGEREF _Toc458073694 \h </w:instrText>
      </w:r>
      <w:r>
        <w:fldChar w:fldCharType="separate"/>
      </w:r>
      <w:r>
        <w:t>9</w:t>
      </w:r>
      <w:r>
        <w:fldChar w:fldCharType="end"/>
      </w:r>
    </w:p>
    <w:p w14:paraId="69922751" w14:textId="77777777" w:rsidR="000140DF" w:rsidRDefault="000140DF">
      <w:pPr>
        <w:pStyle w:val="TOC2"/>
        <w:rPr>
          <w:rFonts w:eastAsiaTheme="minorEastAsia"/>
          <w:color w:val="auto"/>
          <w:lang w:eastAsia="en-GB"/>
        </w:rPr>
      </w:pPr>
      <w:r w:rsidRPr="002702B2">
        <w:t>6.2.</w:t>
      </w:r>
      <w:r>
        <w:rPr>
          <w:rFonts w:eastAsiaTheme="minorEastAsia"/>
          <w:color w:val="auto"/>
          <w:lang w:eastAsia="en-GB"/>
        </w:rPr>
        <w:tab/>
      </w:r>
      <w:r>
        <w:t>Effect of Repeated Flashes</w:t>
      </w:r>
      <w:r>
        <w:tab/>
      </w:r>
      <w:r>
        <w:fldChar w:fldCharType="begin"/>
      </w:r>
      <w:r>
        <w:instrText xml:space="preserve"> PAGEREF _Toc458073695 \h </w:instrText>
      </w:r>
      <w:r>
        <w:fldChar w:fldCharType="separate"/>
      </w:r>
      <w:r>
        <w:t>11</w:t>
      </w:r>
      <w:r>
        <w:fldChar w:fldCharType="end"/>
      </w:r>
    </w:p>
    <w:p w14:paraId="26FB4257" w14:textId="77777777" w:rsidR="000140DF" w:rsidRDefault="000140DF">
      <w:pPr>
        <w:pStyle w:val="TOC3"/>
        <w:tabs>
          <w:tab w:val="left" w:pos="1134"/>
          <w:tab w:val="right" w:leader="dot" w:pos="10195"/>
        </w:tabs>
        <w:rPr>
          <w:rFonts w:eastAsiaTheme="minorEastAsia"/>
          <w:noProof/>
          <w:sz w:val="22"/>
          <w:lang w:eastAsia="en-GB"/>
        </w:rPr>
      </w:pPr>
      <w:r w:rsidRPr="002702B2">
        <w:rPr>
          <w:noProof/>
        </w:rPr>
        <w:t>6.2.1.</w:t>
      </w:r>
      <w:r>
        <w:rPr>
          <w:rFonts w:eastAsiaTheme="minorEastAsia"/>
          <w:noProof/>
          <w:sz w:val="22"/>
          <w:lang w:eastAsia="en-GB"/>
        </w:rPr>
        <w:tab/>
      </w:r>
      <w:r>
        <w:rPr>
          <w:noProof/>
        </w:rPr>
        <w:t>Talbot-Plateau Law for Very-Rapidly-Repeated Flashes</w:t>
      </w:r>
      <w:r>
        <w:rPr>
          <w:noProof/>
        </w:rPr>
        <w:tab/>
      </w:r>
      <w:r>
        <w:rPr>
          <w:noProof/>
        </w:rPr>
        <w:fldChar w:fldCharType="begin"/>
      </w:r>
      <w:r>
        <w:rPr>
          <w:noProof/>
        </w:rPr>
        <w:instrText xml:space="preserve"> PAGEREF _Toc458073696 \h </w:instrText>
      </w:r>
      <w:r>
        <w:rPr>
          <w:noProof/>
        </w:rPr>
      </w:r>
      <w:r>
        <w:rPr>
          <w:noProof/>
        </w:rPr>
        <w:fldChar w:fldCharType="separate"/>
      </w:r>
      <w:r>
        <w:rPr>
          <w:noProof/>
        </w:rPr>
        <w:t>12</w:t>
      </w:r>
      <w:r>
        <w:rPr>
          <w:noProof/>
        </w:rPr>
        <w:fldChar w:fldCharType="end"/>
      </w:r>
    </w:p>
    <w:p w14:paraId="102CDD5F" w14:textId="77777777" w:rsidR="000140DF" w:rsidRDefault="000140DF">
      <w:pPr>
        <w:pStyle w:val="TOC1"/>
        <w:rPr>
          <w:rFonts w:eastAsiaTheme="minorEastAsia"/>
          <w:b w:val="0"/>
          <w:color w:val="auto"/>
          <w:lang w:eastAsia="en-GB"/>
        </w:rPr>
      </w:pPr>
      <w:r w:rsidRPr="002702B2">
        <w:t>7.</w:t>
      </w:r>
      <w:r>
        <w:rPr>
          <w:rFonts w:eastAsiaTheme="minorEastAsia"/>
          <w:b w:val="0"/>
          <w:color w:val="auto"/>
          <w:lang w:eastAsia="en-GB"/>
        </w:rPr>
        <w:tab/>
      </w:r>
      <w:r>
        <w:t>Conclusions</w:t>
      </w:r>
      <w:r>
        <w:tab/>
      </w:r>
      <w:r>
        <w:fldChar w:fldCharType="begin"/>
      </w:r>
      <w:r>
        <w:instrText xml:space="preserve"> PAGEREF _Toc458073697 \h </w:instrText>
      </w:r>
      <w:r>
        <w:fldChar w:fldCharType="separate"/>
      </w:r>
      <w:r>
        <w:t>12</w:t>
      </w:r>
      <w:r>
        <w:fldChar w:fldCharType="end"/>
      </w:r>
    </w:p>
    <w:p w14:paraId="24355038" w14:textId="77777777" w:rsidR="000140DF" w:rsidRDefault="000140DF">
      <w:pPr>
        <w:pStyle w:val="TOC1"/>
        <w:rPr>
          <w:rFonts w:eastAsiaTheme="minorEastAsia"/>
          <w:b w:val="0"/>
          <w:color w:val="auto"/>
          <w:lang w:eastAsia="en-GB"/>
        </w:rPr>
      </w:pPr>
      <w:r w:rsidRPr="002702B2">
        <w:t>8.</w:t>
      </w:r>
      <w:r>
        <w:rPr>
          <w:rFonts w:eastAsiaTheme="minorEastAsia"/>
          <w:b w:val="0"/>
          <w:color w:val="auto"/>
          <w:lang w:eastAsia="en-GB"/>
        </w:rPr>
        <w:tab/>
      </w:r>
      <w:r>
        <w:t>References</w:t>
      </w:r>
      <w:r>
        <w:tab/>
      </w:r>
      <w:r>
        <w:fldChar w:fldCharType="begin"/>
      </w:r>
      <w:r>
        <w:instrText xml:space="preserve"> PAGEREF _Toc458073698 \h </w:instrText>
      </w:r>
      <w:r>
        <w:fldChar w:fldCharType="separate"/>
      </w:r>
      <w:r>
        <w:t>13</w:t>
      </w:r>
      <w:r>
        <w:fldChar w:fldCharType="end"/>
      </w:r>
    </w:p>
    <w:p w14:paraId="2C532B7E" w14:textId="77777777" w:rsidR="000140DF" w:rsidRDefault="000140DF">
      <w:pPr>
        <w:pStyle w:val="TOC4"/>
        <w:rPr>
          <w:rFonts w:eastAsiaTheme="minorEastAsia"/>
          <w:b w:val="0"/>
          <w:noProof/>
          <w:color w:val="auto"/>
          <w:lang w:eastAsia="en-GB"/>
        </w:rPr>
      </w:pPr>
      <w:r w:rsidRPr="002702B2">
        <w:rPr>
          <w:noProof/>
          <w:u w:color="407EC9"/>
        </w:rPr>
        <w:t>ANNEX A</w:t>
      </w:r>
      <w:r>
        <w:rPr>
          <w:rFonts w:eastAsiaTheme="minorEastAsia"/>
          <w:b w:val="0"/>
          <w:noProof/>
          <w:color w:val="auto"/>
          <w:lang w:eastAsia="en-GB"/>
        </w:rPr>
        <w:tab/>
      </w:r>
      <w:r>
        <w:rPr>
          <w:noProof/>
        </w:rPr>
        <w:t>Computational Considerations of the Modified Allard Method</w:t>
      </w:r>
      <w:r>
        <w:rPr>
          <w:noProof/>
        </w:rPr>
        <w:tab/>
      </w:r>
      <w:r>
        <w:rPr>
          <w:noProof/>
        </w:rPr>
        <w:fldChar w:fldCharType="begin"/>
      </w:r>
      <w:r>
        <w:rPr>
          <w:noProof/>
        </w:rPr>
        <w:instrText xml:space="preserve"> PAGEREF _Toc458073699 \h </w:instrText>
      </w:r>
      <w:r>
        <w:rPr>
          <w:noProof/>
        </w:rPr>
      </w:r>
      <w:r>
        <w:rPr>
          <w:noProof/>
        </w:rPr>
        <w:fldChar w:fldCharType="separate"/>
      </w:r>
      <w:r>
        <w:rPr>
          <w:noProof/>
        </w:rPr>
        <w:t>14</w:t>
      </w:r>
      <w:r>
        <w:rPr>
          <w:noProof/>
        </w:rPr>
        <w:fldChar w:fldCharType="end"/>
      </w:r>
    </w:p>
    <w:p w14:paraId="0DB84EA1" w14:textId="77777777" w:rsidR="000140DF" w:rsidRDefault="000140DF">
      <w:pPr>
        <w:pStyle w:val="TOC4"/>
        <w:rPr>
          <w:rFonts w:eastAsiaTheme="minorEastAsia"/>
          <w:b w:val="0"/>
          <w:noProof/>
          <w:color w:val="auto"/>
          <w:lang w:eastAsia="en-GB"/>
        </w:rPr>
      </w:pPr>
      <w:r w:rsidRPr="002702B2">
        <w:rPr>
          <w:noProof/>
          <w:u w:color="407EC9"/>
        </w:rPr>
        <w:t>ANNEX B</w:t>
      </w:r>
      <w:r>
        <w:rPr>
          <w:rFonts w:eastAsiaTheme="minorEastAsia"/>
          <w:b w:val="0"/>
          <w:noProof/>
          <w:color w:val="auto"/>
          <w:lang w:eastAsia="en-GB"/>
        </w:rPr>
        <w:tab/>
      </w:r>
      <w:r>
        <w:rPr>
          <w:noProof/>
        </w:rPr>
        <w:t>Classical methods of calculating effective intensity</w:t>
      </w:r>
      <w:r>
        <w:rPr>
          <w:noProof/>
        </w:rPr>
        <w:tab/>
      </w:r>
      <w:r>
        <w:rPr>
          <w:noProof/>
        </w:rPr>
        <w:fldChar w:fldCharType="begin"/>
      </w:r>
      <w:r>
        <w:rPr>
          <w:noProof/>
        </w:rPr>
        <w:instrText xml:space="preserve"> PAGEREF _Toc458073700 \h </w:instrText>
      </w:r>
      <w:r>
        <w:rPr>
          <w:noProof/>
        </w:rPr>
      </w:r>
      <w:r>
        <w:rPr>
          <w:noProof/>
        </w:rPr>
        <w:fldChar w:fldCharType="separate"/>
      </w:r>
      <w:r>
        <w:rPr>
          <w:noProof/>
        </w:rPr>
        <w:t>18</w:t>
      </w:r>
      <w:r>
        <w:rPr>
          <w:noProof/>
        </w:rPr>
        <w:fldChar w:fldCharType="end"/>
      </w:r>
    </w:p>
    <w:p w14:paraId="5EFB1ED4" w14:textId="77777777"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14:paraId="62DAA380" w14:textId="77777777" w:rsidR="0078486B" w:rsidRDefault="002F265A" w:rsidP="00C9558A">
      <w:pPr>
        <w:pStyle w:val="ListofFigures"/>
      </w:pPr>
      <w:r>
        <w:t>List of Tables</w:t>
      </w:r>
    </w:p>
    <w:p w14:paraId="78BF4255" w14:textId="77777777" w:rsidR="00725CCA"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725CCA">
        <w:rPr>
          <w:noProof/>
        </w:rPr>
        <w:t>Table 1</w:t>
      </w:r>
      <w:r w:rsidR="00725CCA">
        <w:rPr>
          <w:rFonts w:eastAsiaTheme="minorEastAsia"/>
          <w:i w:val="0"/>
          <w:noProof/>
          <w:sz w:val="24"/>
          <w:szCs w:val="24"/>
          <w:lang w:val="en-US"/>
        </w:rPr>
        <w:tab/>
      </w:r>
      <w:r w:rsidR="00725CCA">
        <w:rPr>
          <w:noProof/>
        </w:rPr>
        <w:t>Example of a table with the significant information in the first column</w:t>
      </w:r>
      <w:r w:rsidR="00725CCA">
        <w:rPr>
          <w:noProof/>
        </w:rPr>
        <w:tab/>
      </w:r>
      <w:r w:rsidR="00725CCA">
        <w:rPr>
          <w:noProof/>
        </w:rPr>
        <w:fldChar w:fldCharType="begin"/>
      </w:r>
      <w:r w:rsidR="00725CCA">
        <w:rPr>
          <w:noProof/>
        </w:rPr>
        <w:instrText xml:space="preserve"> PAGEREF _Toc446317927 \h </w:instrText>
      </w:r>
      <w:r w:rsidR="00725CCA">
        <w:rPr>
          <w:noProof/>
        </w:rPr>
      </w:r>
      <w:r w:rsidR="00725CCA">
        <w:rPr>
          <w:noProof/>
        </w:rPr>
        <w:fldChar w:fldCharType="separate"/>
      </w:r>
      <w:r w:rsidR="00620053">
        <w:rPr>
          <w:noProof/>
        </w:rPr>
        <w:t>2</w:t>
      </w:r>
      <w:r w:rsidR="00725CCA">
        <w:rPr>
          <w:noProof/>
        </w:rPr>
        <w:fldChar w:fldCharType="end"/>
      </w:r>
    </w:p>
    <w:p w14:paraId="5C60B91A" w14:textId="77777777" w:rsidR="00725CCA" w:rsidRDefault="00725CCA">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_Toc446317928 \h </w:instrText>
      </w:r>
      <w:r>
        <w:rPr>
          <w:noProof/>
        </w:rPr>
      </w:r>
      <w:r>
        <w:rPr>
          <w:noProof/>
        </w:rPr>
        <w:fldChar w:fldCharType="separate"/>
      </w:r>
      <w:r w:rsidR="00620053">
        <w:rPr>
          <w:noProof/>
        </w:rPr>
        <w:t>2</w:t>
      </w:r>
      <w:r>
        <w:rPr>
          <w:noProof/>
        </w:rPr>
        <w:fldChar w:fldCharType="end"/>
      </w:r>
    </w:p>
    <w:p w14:paraId="05AA0EF6" w14:textId="77777777" w:rsidR="00725CCA" w:rsidRDefault="00725CCA">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_Toc446317929 \h </w:instrText>
      </w:r>
      <w:r>
        <w:rPr>
          <w:noProof/>
        </w:rPr>
      </w:r>
      <w:r>
        <w:rPr>
          <w:noProof/>
        </w:rPr>
        <w:fldChar w:fldCharType="separate"/>
      </w:r>
      <w:r w:rsidR="00620053">
        <w:rPr>
          <w:noProof/>
        </w:rPr>
        <w:t>2</w:t>
      </w:r>
      <w:r>
        <w:rPr>
          <w:noProof/>
        </w:rPr>
        <w:fldChar w:fldCharType="end"/>
      </w:r>
    </w:p>
    <w:p w14:paraId="680CB826" w14:textId="77777777" w:rsidR="00725CCA" w:rsidRDefault="00725CCA">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_Toc446317930 \h </w:instrText>
      </w:r>
      <w:r>
        <w:rPr>
          <w:noProof/>
        </w:rPr>
      </w:r>
      <w:r>
        <w:rPr>
          <w:noProof/>
        </w:rPr>
        <w:fldChar w:fldCharType="separate"/>
      </w:r>
      <w:r w:rsidR="00620053">
        <w:rPr>
          <w:noProof/>
        </w:rPr>
        <w:t>2</w:t>
      </w:r>
      <w:r>
        <w:rPr>
          <w:noProof/>
        </w:rPr>
        <w:fldChar w:fldCharType="end"/>
      </w:r>
    </w:p>
    <w:p w14:paraId="4B018044" w14:textId="77777777" w:rsidR="00161325" w:rsidRPr="00C91630" w:rsidRDefault="00923B4D" w:rsidP="00923B4D">
      <w:pPr>
        <w:pStyle w:val="BodyText"/>
      </w:pPr>
      <w:r>
        <w:fldChar w:fldCharType="end"/>
      </w:r>
    </w:p>
    <w:p w14:paraId="13A29137" w14:textId="77777777" w:rsidR="00994D97" w:rsidRDefault="00994D97" w:rsidP="00C9558A">
      <w:pPr>
        <w:pStyle w:val="ListofFigures"/>
      </w:pPr>
      <w:r w:rsidRPr="00441393">
        <w:t>List of Figures</w:t>
      </w:r>
    </w:p>
    <w:p w14:paraId="0EAF6A5D" w14:textId="77777777" w:rsidR="005E4659" w:rsidRDefault="00923B4D" w:rsidP="007D1805">
      <w:pPr>
        <w:pStyle w:val="TableofFigures"/>
      </w:pPr>
      <w:r>
        <w:lastRenderedPageBreak/>
        <w:fldChar w:fldCharType="begin"/>
      </w:r>
      <w:r>
        <w:instrText xml:space="preserve"> TOC \t "Figure caption" \c </w:instrText>
      </w:r>
      <w:r>
        <w:fldChar w:fldCharType="separate"/>
      </w:r>
      <w:r w:rsidR="00972589">
        <w:rPr>
          <w:b/>
          <w:bCs/>
          <w:noProof/>
          <w:lang w:val="en-US"/>
        </w:rPr>
        <w:t>No table of figures entries found.</w:t>
      </w:r>
      <w:r>
        <w:fldChar w:fldCharType="end"/>
      </w:r>
    </w:p>
    <w:p w14:paraId="7A903704" w14:textId="77777777" w:rsidR="005E4659" w:rsidRDefault="00DA17CD" w:rsidP="00C9558A">
      <w:pPr>
        <w:pStyle w:val="ListofFigures"/>
      </w:pPr>
      <w:r>
        <w:t>List of Equations</w:t>
      </w:r>
    </w:p>
    <w:p w14:paraId="42F9207F" w14:textId="77777777" w:rsidR="000140DF" w:rsidRDefault="00D638E0">
      <w:pPr>
        <w:pStyle w:val="TableofFigures"/>
        <w:rPr>
          <w:rFonts w:eastAsiaTheme="minorEastAsia"/>
          <w:i w:val="0"/>
          <w:noProof/>
          <w:lang w:eastAsia="en-GB"/>
        </w:rPr>
      </w:pPr>
      <w:r>
        <w:fldChar w:fldCharType="begin"/>
      </w:r>
      <w:r>
        <w:instrText xml:space="preserve"> TOC \t "equation" \c "Equation" </w:instrText>
      </w:r>
      <w:r>
        <w:fldChar w:fldCharType="separate"/>
      </w:r>
      <w:r w:rsidR="000140DF">
        <w:rPr>
          <w:noProof/>
        </w:rPr>
        <w:t>Equation 1</w:t>
      </w:r>
      <w:r w:rsidR="000140DF">
        <w:rPr>
          <w:rFonts w:eastAsiaTheme="minorEastAsia"/>
          <w:i w:val="0"/>
          <w:noProof/>
          <w:lang w:eastAsia="en-GB"/>
        </w:rPr>
        <w:tab/>
      </w:r>
      <w:r w:rsidR="000140DF">
        <w:rPr>
          <w:noProof/>
        </w:rPr>
        <w:t>Blondel-Rey Expression for the Effective Intensity</w:t>
      </w:r>
      <w:r w:rsidR="000140DF">
        <w:rPr>
          <w:noProof/>
        </w:rPr>
        <w:tab/>
      </w:r>
      <w:r w:rsidR="000140DF">
        <w:rPr>
          <w:noProof/>
        </w:rPr>
        <w:fldChar w:fldCharType="begin"/>
      </w:r>
      <w:r w:rsidR="000140DF">
        <w:rPr>
          <w:noProof/>
        </w:rPr>
        <w:instrText xml:space="preserve"> PAGEREF _Toc458073701 \h </w:instrText>
      </w:r>
      <w:r w:rsidR="000140DF">
        <w:rPr>
          <w:noProof/>
        </w:rPr>
      </w:r>
      <w:r w:rsidR="000140DF">
        <w:rPr>
          <w:noProof/>
        </w:rPr>
        <w:fldChar w:fldCharType="separate"/>
      </w:r>
      <w:r w:rsidR="000140DF">
        <w:rPr>
          <w:noProof/>
        </w:rPr>
        <w:t>8</w:t>
      </w:r>
      <w:r w:rsidR="000140DF">
        <w:rPr>
          <w:noProof/>
        </w:rPr>
        <w:fldChar w:fldCharType="end"/>
      </w:r>
    </w:p>
    <w:p w14:paraId="6A60900F" w14:textId="77777777" w:rsidR="000140DF" w:rsidRDefault="000140DF">
      <w:pPr>
        <w:pStyle w:val="TableofFigures"/>
        <w:rPr>
          <w:rFonts w:eastAsiaTheme="minorEastAsia"/>
          <w:i w:val="0"/>
          <w:noProof/>
          <w:lang w:eastAsia="en-GB"/>
        </w:rPr>
      </w:pPr>
      <w:r>
        <w:rPr>
          <w:noProof/>
        </w:rPr>
        <w:t>Equation 2</w:t>
      </w:r>
      <w:r>
        <w:rPr>
          <w:rFonts w:eastAsiaTheme="minorEastAsia"/>
          <w:i w:val="0"/>
          <w:noProof/>
          <w:lang w:eastAsia="en-GB"/>
        </w:rPr>
        <w:tab/>
      </w:r>
      <w:r>
        <w:rPr>
          <w:noProof/>
        </w:rPr>
        <w:t>Modified Allard Method</w:t>
      </w:r>
      <w:r>
        <w:rPr>
          <w:noProof/>
        </w:rPr>
        <w:tab/>
      </w:r>
      <w:r>
        <w:rPr>
          <w:noProof/>
        </w:rPr>
        <w:fldChar w:fldCharType="begin"/>
      </w:r>
      <w:r>
        <w:rPr>
          <w:noProof/>
        </w:rPr>
        <w:instrText xml:space="preserve"> PAGEREF _Toc458073702 \h </w:instrText>
      </w:r>
      <w:r>
        <w:rPr>
          <w:noProof/>
        </w:rPr>
      </w:r>
      <w:r>
        <w:rPr>
          <w:noProof/>
        </w:rPr>
        <w:fldChar w:fldCharType="separate"/>
      </w:r>
      <w:r>
        <w:rPr>
          <w:noProof/>
        </w:rPr>
        <w:t>10</w:t>
      </w:r>
      <w:r>
        <w:rPr>
          <w:noProof/>
        </w:rPr>
        <w:fldChar w:fldCharType="end"/>
      </w:r>
    </w:p>
    <w:p w14:paraId="15838D2F" w14:textId="77777777" w:rsidR="000140DF" w:rsidRDefault="000140DF">
      <w:pPr>
        <w:pStyle w:val="TableofFigures"/>
        <w:rPr>
          <w:rFonts w:eastAsiaTheme="minorEastAsia"/>
          <w:i w:val="0"/>
          <w:noProof/>
          <w:lang w:eastAsia="en-GB"/>
        </w:rPr>
      </w:pPr>
      <w:r w:rsidRPr="00603AE9">
        <w:rPr>
          <w:rFonts w:eastAsiaTheme="minorEastAsia"/>
          <w:noProof/>
          <w:lang w:eastAsia="en-GB"/>
        </w:rPr>
        <w:t>Equation 3</w:t>
      </w:r>
      <w:r>
        <w:rPr>
          <w:rFonts w:eastAsiaTheme="minorEastAsia"/>
          <w:i w:val="0"/>
          <w:noProof/>
          <w:lang w:eastAsia="en-GB"/>
        </w:rPr>
        <w:tab/>
      </w:r>
      <w:r w:rsidRPr="00603AE9">
        <w:rPr>
          <w:rFonts w:eastAsiaTheme="minorEastAsia"/>
          <w:noProof/>
          <w:lang w:eastAsia="en-GB"/>
        </w:rPr>
        <w:t>Discrete Convolution Equation</w:t>
      </w:r>
      <w:r>
        <w:rPr>
          <w:noProof/>
        </w:rPr>
        <w:tab/>
      </w:r>
      <w:r>
        <w:rPr>
          <w:noProof/>
        </w:rPr>
        <w:fldChar w:fldCharType="begin"/>
      </w:r>
      <w:r>
        <w:rPr>
          <w:noProof/>
        </w:rPr>
        <w:instrText xml:space="preserve"> PAGEREF _Toc458073703 \h </w:instrText>
      </w:r>
      <w:r>
        <w:rPr>
          <w:noProof/>
        </w:rPr>
      </w:r>
      <w:r>
        <w:rPr>
          <w:noProof/>
        </w:rPr>
        <w:fldChar w:fldCharType="separate"/>
      </w:r>
      <w:r>
        <w:rPr>
          <w:noProof/>
        </w:rPr>
        <w:t>10</w:t>
      </w:r>
      <w:r>
        <w:rPr>
          <w:noProof/>
        </w:rPr>
        <w:fldChar w:fldCharType="end"/>
      </w:r>
    </w:p>
    <w:p w14:paraId="72CBEF9B" w14:textId="77777777" w:rsidR="000140DF" w:rsidRDefault="000140DF">
      <w:pPr>
        <w:pStyle w:val="TableofFigures"/>
        <w:rPr>
          <w:rFonts w:eastAsiaTheme="minorEastAsia"/>
          <w:i w:val="0"/>
          <w:noProof/>
          <w:lang w:eastAsia="en-GB"/>
        </w:rPr>
      </w:pPr>
      <w:r>
        <w:rPr>
          <w:noProof/>
        </w:rPr>
        <w:t>Equation 4</w:t>
      </w:r>
      <w:r>
        <w:rPr>
          <w:rFonts w:eastAsiaTheme="minorEastAsia"/>
          <w:i w:val="0"/>
          <w:noProof/>
          <w:lang w:eastAsia="en-GB"/>
        </w:rPr>
        <w:tab/>
      </w:r>
      <w:r>
        <w:rPr>
          <w:noProof/>
        </w:rPr>
        <w:t>Effective intensity from the discrete convolution equation</w:t>
      </w:r>
      <w:r>
        <w:rPr>
          <w:noProof/>
        </w:rPr>
        <w:tab/>
      </w:r>
      <w:r>
        <w:rPr>
          <w:noProof/>
        </w:rPr>
        <w:fldChar w:fldCharType="begin"/>
      </w:r>
      <w:r>
        <w:rPr>
          <w:noProof/>
        </w:rPr>
        <w:instrText xml:space="preserve"> PAGEREF _Toc458073704 \h </w:instrText>
      </w:r>
      <w:r>
        <w:rPr>
          <w:noProof/>
        </w:rPr>
      </w:r>
      <w:r>
        <w:rPr>
          <w:noProof/>
        </w:rPr>
        <w:fldChar w:fldCharType="separate"/>
      </w:r>
      <w:r>
        <w:rPr>
          <w:noProof/>
        </w:rPr>
        <w:t>11</w:t>
      </w:r>
      <w:r>
        <w:rPr>
          <w:noProof/>
        </w:rPr>
        <w:fldChar w:fldCharType="end"/>
      </w:r>
    </w:p>
    <w:p w14:paraId="14B3FB9B" w14:textId="77777777" w:rsidR="000140DF" w:rsidRDefault="000140DF">
      <w:pPr>
        <w:pStyle w:val="TableofFigures"/>
        <w:rPr>
          <w:rFonts w:eastAsiaTheme="minorEastAsia"/>
          <w:i w:val="0"/>
          <w:noProof/>
          <w:lang w:eastAsia="en-GB"/>
        </w:rPr>
      </w:pPr>
      <w:r>
        <w:rPr>
          <w:noProof/>
        </w:rPr>
        <w:t>Equation 5</w:t>
      </w:r>
      <w:r>
        <w:rPr>
          <w:rFonts w:eastAsiaTheme="minorEastAsia"/>
          <w:i w:val="0"/>
          <w:noProof/>
          <w:lang w:eastAsia="en-GB"/>
        </w:rPr>
        <w:tab/>
      </w:r>
      <w:r>
        <w:rPr>
          <w:noProof/>
        </w:rPr>
        <w:t>Integrated intensity equation</w:t>
      </w:r>
      <w:r>
        <w:rPr>
          <w:noProof/>
        </w:rPr>
        <w:tab/>
      </w:r>
      <w:r>
        <w:rPr>
          <w:noProof/>
        </w:rPr>
        <w:fldChar w:fldCharType="begin"/>
      </w:r>
      <w:r>
        <w:rPr>
          <w:noProof/>
        </w:rPr>
        <w:instrText xml:space="preserve"> PAGEREF _Toc458073705 \h </w:instrText>
      </w:r>
      <w:r>
        <w:rPr>
          <w:noProof/>
        </w:rPr>
      </w:r>
      <w:r>
        <w:rPr>
          <w:noProof/>
        </w:rPr>
        <w:fldChar w:fldCharType="separate"/>
      </w:r>
      <w:r>
        <w:rPr>
          <w:noProof/>
        </w:rPr>
        <w:t>12</w:t>
      </w:r>
      <w:r>
        <w:rPr>
          <w:noProof/>
        </w:rPr>
        <w:fldChar w:fldCharType="end"/>
      </w:r>
    </w:p>
    <w:p w14:paraId="57C82B2B" w14:textId="77777777" w:rsidR="000140DF" w:rsidRDefault="000140DF">
      <w:pPr>
        <w:pStyle w:val="TableofFigures"/>
        <w:rPr>
          <w:rFonts w:eastAsiaTheme="minorEastAsia"/>
          <w:i w:val="0"/>
          <w:noProof/>
          <w:lang w:eastAsia="en-GB"/>
        </w:rPr>
      </w:pPr>
      <w:r>
        <w:rPr>
          <w:noProof/>
        </w:rPr>
        <w:t>Equation 6</w:t>
      </w:r>
      <w:r>
        <w:rPr>
          <w:rFonts w:eastAsiaTheme="minorEastAsia"/>
          <w:i w:val="0"/>
          <w:noProof/>
          <w:lang w:eastAsia="en-GB"/>
        </w:rPr>
        <w:tab/>
      </w:r>
      <w:r>
        <w:rPr>
          <w:noProof/>
        </w:rPr>
        <w:t>Talbot-Plateau average flash intensity</w:t>
      </w:r>
      <w:r>
        <w:rPr>
          <w:noProof/>
        </w:rPr>
        <w:tab/>
      </w:r>
      <w:r>
        <w:rPr>
          <w:noProof/>
        </w:rPr>
        <w:fldChar w:fldCharType="begin"/>
      </w:r>
      <w:r>
        <w:rPr>
          <w:noProof/>
        </w:rPr>
        <w:instrText xml:space="preserve"> PAGEREF _Toc458073706 \h </w:instrText>
      </w:r>
      <w:r>
        <w:rPr>
          <w:noProof/>
        </w:rPr>
      </w:r>
      <w:r>
        <w:rPr>
          <w:noProof/>
        </w:rPr>
        <w:fldChar w:fldCharType="separate"/>
      </w:r>
      <w:r>
        <w:rPr>
          <w:noProof/>
        </w:rPr>
        <w:t>12</w:t>
      </w:r>
      <w:r>
        <w:rPr>
          <w:noProof/>
        </w:rPr>
        <w:fldChar w:fldCharType="end"/>
      </w:r>
    </w:p>
    <w:p w14:paraId="352D03DD" w14:textId="77777777" w:rsidR="000140DF" w:rsidRDefault="000140DF">
      <w:pPr>
        <w:pStyle w:val="TableofFigures"/>
        <w:rPr>
          <w:rFonts w:eastAsiaTheme="minorEastAsia"/>
          <w:i w:val="0"/>
          <w:noProof/>
          <w:lang w:eastAsia="en-GB"/>
        </w:rPr>
      </w:pPr>
      <w:r>
        <w:rPr>
          <w:noProof/>
          <w:lang w:eastAsia="en-GB"/>
        </w:rPr>
        <w:t>Equation 7</w:t>
      </w:r>
      <w:r>
        <w:rPr>
          <w:rFonts w:eastAsiaTheme="minorEastAsia"/>
          <w:i w:val="0"/>
          <w:noProof/>
          <w:lang w:eastAsia="en-GB"/>
        </w:rPr>
        <w:tab/>
      </w:r>
      <w:r>
        <w:rPr>
          <w:noProof/>
          <w:lang w:eastAsia="en-GB"/>
        </w:rPr>
        <w:t>Integrated intensity equation</w:t>
      </w:r>
      <w:r>
        <w:rPr>
          <w:noProof/>
        </w:rPr>
        <w:tab/>
      </w:r>
      <w:r>
        <w:rPr>
          <w:noProof/>
        </w:rPr>
        <w:fldChar w:fldCharType="begin"/>
      </w:r>
      <w:r>
        <w:rPr>
          <w:noProof/>
        </w:rPr>
        <w:instrText xml:space="preserve"> PAGEREF _Toc458073707 \h </w:instrText>
      </w:r>
      <w:r>
        <w:rPr>
          <w:noProof/>
        </w:rPr>
      </w:r>
      <w:r>
        <w:rPr>
          <w:noProof/>
        </w:rPr>
        <w:fldChar w:fldCharType="separate"/>
      </w:r>
      <w:r>
        <w:rPr>
          <w:noProof/>
        </w:rPr>
        <w:t>18</w:t>
      </w:r>
      <w:r>
        <w:rPr>
          <w:noProof/>
        </w:rPr>
        <w:fldChar w:fldCharType="end"/>
      </w:r>
    </w:p>
    <w:p w14:paraId="1AF9F6B3" w14:textId="77777777" w:rsidR="000140DF" w:rsidRDefault="000140DF">
      <w:pPr>
        <w:pStyle w:val="TableofFigures"/>
        <w:rPr>
          <w:rFonts w:eastAsiaTheme="minorEastAsia"/>
          <w:i w:val="0"/>
          <w:noProof/>
          <w:lang w:eastAsia="en-GB"/>
        </w:rPr>
      </w:pPr>
      <w:r>
        <w:rPr>
          <w:noProof/>
          <w:lang w:eastAsia="en-GB"/>
        </w:rPr>
        <w:t>Equation 8</w:t>
      </w:r>
      <w:r>
        <w:rPr>
          <w:rFonts w:eastAsiaTheme="minorEastAsia"/>
          <w:i w:val="0"/>
          <w:noProof/>
          <w:lang w:eastAsia="en-GB"/>
        </w:rPr>
        <w:tab/>
      </w:r>
      <w:r>
        <w:rPr>
          <w:noProof/>
          <w:lang w:eastAsia="en-GB"/>
        </w:rPr>
        <w:t>Schmidt-Clausen effective intensity</w:t>
      </w:r>
      <w:r>
        <w:rPr>
          <w:noProof/>
        </w:rPr>
        <w:tab/>
      </w:r>
      <w:r>
        <w:rPr>
          <w:noProof/>
        </w:rPr>
        <w:fldChar w:fldCharType="begin"/>
      </w:r>
      <w:r>
        <w:rPr>
          <w:noProof/>
        </w:rPr>
        <w:instrText xml:space="preserve"> PAGEREF _Toc458073708 \h </w:instrText>
      </w:r>
      <w:r>
        <w:rPr>
          <w:noProof/>
        </w:rPr>
      </w:r>
      <w:r>
        <w:rPr>
          <w:noProof/>
        </w:rPr>
        <w:fldChar w:fldCharType="separate"/>
      </w:r>
      <w:r>
        <w:rPr>
          <w:noProof/>
        </w:rPr>
        <w:t>18</w:t>
      </w:r>
      <w:r>
        <w:rPr>
          <w:noProof/>
        </w:rPr>
        <w:fldChar w:fldCharType="end"/>
      </w:r>
    </w:p>
    <w:p w14:paraId="0279FA76" w14:textId="77777777" w:rsidR="000140DF" w:rsidRDefault="000140DF">
      <w:pPr>
        <w:pStyle w:val="TableofFigures"/>
        <w:rPr>
          <w:rFonts w:eastAsiaTheme="minorEastAsia"/>
          <w:i w:val="0"/>
          <w:noProof/>
          <w:lang w:eastAsia="en-GB"/>
        </w:rPr>
      </w:pPr>
      <w:r>
        <w:rPr>
          <w:noProof/>
          <w:lang w:eastAsia="en-GB"/>
        </w:rPr>
        <w:t>Equation 9</w:t>
      </w:r>
      <w:r>
        <w:rPr>
          <w:rFonts w:eastAsiaTheme="minorEastAsia"/>
          <w:i w:val="0"/>
          <w:noProof/>
          <w:lang w:eastAsia="en-GB"/>
        </w:rPr>
        <w:tab/>
      </w:r>
      <w:r>
        <w:rPr>
          <w:noProof/>
          <w:lang w:eastAsia="en-GB"/>
        </w:rPr>
        <w:t>Schmidt-Clausen effective intensity for longer flashes</w:t>
      </w:r>
      <w:r>
        <w:rPr>
          <w:noProof/>
        </w:rPr>
        <w:tab/>
      </w:r>
      <w:r>
        <w:rPr>
          <w:noProof/>
        </w:rPr>
        <w:fldChar w:fldCharType="begin"/>
      </w:r>
      <w:r>
        <w:rPr>
          <w:noProof/>
        </w:rPr>
        <w:instrText xml:space="preserve"> PAGEREF _Toc458073709 \h </w:instrText>
      </w:r>
      <w:r>
        <w:rPr>
          <w:noProof/>
        </w:rPr>
      </w:r>
      <w:r>
        <w:rPr>
          <w:noProof/>
        </w:rPr>
        <w:fldChar w:fldCharType="separate"/>
      </w:r>
      <w:r>
        <w:rPr>
          <w:noProof/>
        </w:rPr>
        <w:t>18</w:t>
      </w:r>
      <w:r>
        <w:rPr>
          <w:noProof/>
        </w:rPr>
        <w:fldChar w:fldCharType="end"/>
      </w:r>
    </w:p>
    <w:p w14:paraId="1C8A34A5" w14:textId="77777777" w:rsidR="000140DF" w:rsidRDefault="000140DF">
      <w:pPr>
        <w:pStyle w:val="TableofFigures"/>
        <w:rPr>
          <w:rFonts w:eastAsiaTheme="minorEastAsia"/>
          <w:i w:val="0"/>
          <w:noProof/>
          <w:lang w:eastAsia="en-GB"/>
        </w:rPr>
      </w:pPr>
      <w:r>
        <w:rPr>
          <w:noProof/>
          <w:lang w:eastAsia="en-GB"/>
        </w:rPr>
        <w:t>Equation 10</w:t>
      </w:r>
      <w:r>
        <w:rPr>
          <w:rFonts w:eastAsiaTheme="minorEastAsia"/>
          <w:i w:val="0"/>
          <w:noProof/>
          <w:lang w:eastAsia="en-GB"/>
        </w:rPr>
        <w:tab/>
      </w:r>
      <w:r>
        <w:rPr>
          <w:noProof/>
          <w:lang w:eastAsia="en-GB"/>
        </w:rPr>
        <w:t>Schmidt-Clausen Form Factor</w:t>
      </w:r>
      <w:r>
        <w:rPr>
          <w:noProof/>
        </w:rPr>
        <w:tab/>
      </w:r>
      <w:r>
        <w:rPr>
          <w:noProof/>
        </w:rPr>
        <w:fldChar w:fldCharType="begin"/>
      </w:r>
      <w:r>
        <w:rPr>
          <w:noProof/>
        </w:rPr>
        <w:instrText xml:space="preserve"> PAGEREF _Toc458073710 \h </w:instrText>
      </w:r>
      <w:r>
        <w:rPr>
          <w:noProof/>
        </w:rPr>
      </w:r>
      <w:r>
        <w:rPr>
          <w:noProof/>
        </w:rPr>
        <w:fldChar w:fldCharType="separate"/>
      </w:r>
      <w:r>
        <w:rPr>
          <w:noProof/>
        </w:rPr>
        <w:t>18</w:t>
      </w:r>
      <w:r>
        <w:rPr>
          <w:noProof/>
        </w:rPr>
        <w:fldChar w:fldCharType="end"/>
      </w:r>
    </w:p>
    <w:p w14:paraId="7D12651F" w14:textId="77777777" w:rsidR="000140DF" w:rsidRDefault="000140DF">
      <w:pPr>
        <w:pStyle w:val="TableofFigures"/>
        <w:rPr>
          <w:rFonts w:eastAsiaTheme="minorEastAsia"/>
          <w:i w:val="0"/>
          <w:noProof/>
          <w:lang w:eastAsia="en-GB"/>
        </w:rPr>
      </w:pPr>
      <w:r>
        <w:rPr>
          <w:noProof/>
        </w:rPr>
        <w:t>Equation 11</w:t>
      </w:r>
      <w:r>
        <w:rPr>
          <w:rFonts w:eastAsiaTheme="minorEastAsia"/>
          <w:i w:val="0"/>
          <w:noProof/>
          <w:lang w:eastAsia="en-GB"/>
        </w:rPr>
        <w:tab/>
      </w:r>
      <w:r>
        <w:rPr>
          <w:noProof/>
        </w:rPr>
        <w:t>Schmidt-Clausen method for extremely short flashes</w:t>
      </w:r>
      <w:r>
        <w:rPr>
          <w:noProof/>
        </w:rPr>
        <w:tab/>
      </w:r>
      <w:r>
        <w:rPr>
          <w:noProof/>
        </w:rPr>
        <w:fldChar w:fldCharType="begin"/>
      </w:r>
      <w:r>
        <w:rPr>
          <w:noProof/>
        </w:rPr>
        <w:instrText xml:space="preserve"> PAGEREF _Toc458073711 \h </w:instrText>
      </w:r>
      <w:r>
        <w:rPr>
          <w:noProof/>
        </w:rPr>
      </w:r>
      <w:r>
        <w:rPr>
          <w:noProof/>
        </w:rPr>
        <w:fldChar w:fldCharType="separate"/>
      </w:r>
      <w:r>
        <w:rPr>
          <w:noProof/>
        </w:rPr>
        <w:t>19</w:t>
      </w:r>
      <w:r>
        <w:rPr>
          <w:noProof/>
        </w:rPr>
        <w:fldChar w:fldCharType="end"/>
      </w:r>
    </w:p>
    <w:p w14:paraId="45BE5C88" w14:textId="77777777" w:rsidR="000140DF" w:rsidRDefault="000140DF">
      <w:pPr>
        <w:pStyle w:val="TableofFigures"/>
        <w:rPr>
          <w:rFonts w:eastAsiaTheme="minorEastAsia"/>
          <w:i w:val="0"/>
          <w:noProof/>
          <w:lang w:eastAsia="en-GB"/>
        </w:rPr>
      </w:pPr>
      <w:r>
        <w:rPr>
          <w:noProof/>
          <w:lang w:eastAsia="en-GB"/>
        </w:rPr>
        <w:t>Equation 12</w:t>
      </w:r>
      <w:r>
        <w:rPr>
          <w:rFonts w:eastAsiaTheme="minorEastAsia"/>
          <w:i w:val="0"/>
          <w:noProof/>
          <w:lang w:eastAsia="en-GB"/>
        </w:rPr>
        <w:tab/>
      </w:r>
      <w:r>
        <w:rPr>
          <w:noProof/>
          <w:lang w:eastAsia="en-GB"/>
        </w:rPr>
        <w:t>Instantaneous effective intensity</w:t>
      </w:r>
      <w:r>
        <w:rPr>
          <w:noProof/>
        </w:rPr>
        <w:tab/>
      </w:r>
      <w:r>
        <w:rPr>
          <w:noProof/>
        </w:rPr>
        <w:fldChar w:fldCharType="begin"/>
      </w:r>
      <w:r>
        <w:rPr>
          <w:noProof/>
        </w:rPr>
        <w:instrText xml:space="preserve"> PAGEREF _Toc458073712 \h </w:instrText>
      </w:r>
      <w:r>
        <w:rPr>
          <w:noProof/>
        </w:rPr>
      </w:r>
      <w:r>
        <w:rPr>
          <w:noProof/>
        </w:rPr>
        <w:fldChar w:fldCharType="separate"/>
      </w:r>
      <w:r>
        <w:rPr>
          <w:noProof/>
        </w:rPr>
        <w:t>19</w:t>
      </w:r>
      <w:r>
        <w:rPr>
          <w:noProof/>
        </w:rPr>
        <w:fldChar w:fldCharType="end"/>
      </w:r>
    </w:p>
    <w:p w14:paraId="32F0BA6E" w14:textId="77777777" w:rsidR="000140DF" w:rsidRDefault="000140DF">
      <w:pPr>
        <w:pStyle w:val="TableofFigures"/>
        <w:rPr>
          <w:rFonts w:eastAsiaTheme="minorEastAsia"/>
          <w:i w:val="0"/>
          <w:noProof/>
          <w:lang w:eastAsia="en-GB"/>
        </w:rPr>
      </w:pPr>
      <w:r>
        <w:rPr>
          <w:noProof/>
          <w:lang w:eastAsia="en-GB"/>
        </w:rPr>
        <w:t>Equation 13</w:t>
      </w:r>
      <w:r>
        <w:rPr>
          <w:rFonts w:eastAsiaTheme="minorEastAsia"/>
          <w:i w:val="0"/>
          <w:noProof/>
          <w:lang w:eastAsia="en-GB"/>
        </w:rPr>
        <w:tab/>
      </w:r>
      <w:r>
        <w:rPr>
          <w:noProof/>
          <w:lang w:eastAsia="en-GB"/>
        </w:rPr>
        <w:t>Allard Method for very short flashes</w:t>
      </w:r>
      <w:r>
        <w:rPr>
          <w:noProof/>
        </w:rPr>
        <w:tab/>
      </w:r>
      <w:r>
        <w:rPr>
          <w:noProof/>
        </w:rPr>
        <w:fldChar w:fldCharType="begin"/>
      </w:r>
      <w:r>
        <w:rPr>
          <w:noProof/>
        </w:rPr>
        <w:instrText xml:space="preserve"> PAGEREF _Toc458073713 \h </w:instrText>
      </w:r>
      <w:r>
        <w:rPr>
          <w:noProof/>
        </w:rPr>
      </w:r>
      <w:r>
        <w:rPr>
          <w:noProof/>
        </w:rPr>
        <w:fldChar w:fldCharType="separate"/>
      </w:r>
      <w:r>
        <w:rPr>
          <w:noProof/>
        </w:rPr>
        <w:t>20</w:t>
      </w:r>
      <w:r>
        <w:rPr>
          <w:noProof/>
        </w:rPr>
        <w:fldChar w:fldCharType="end"/>
      </w:r>
    </w:p>
    <w:p w14:paraId="582CCC73" w14:textId="77777777" w:rsidR="000140DF" w:rsidRDefault="000140DF">
      <w:pPr>
        <w:pStyle w:val="TableofFigures"/>
        <w:rPr>
          <w:rFonts w:eastAsiaTheme="minorEastAsia"/>
          <w:i w:val="0"/>
          <w:noProof/>
          <w:lang w:eastAsia="en-GB"/>
        </w:rPr>
      </w:pPr>
      <w:r>
        <w:rPr>
          <w:noProof/>
          <w:lang w:eastAsia="en-GB"/>
        </w:rPr>
        <w:t>Equation 14</w:t>
      </w:r>
      <w:r>
        <w:rPr>
          <w:rFonts w:eastAsiaTheme="minorEastAsia"/>
          <w:i w:val="0"/>
          <w:noProof/>
          <w:lang w:eastAsia="en-GB"/>
        </w:rPr>
        <w:tab/>
      </w:r>
      <w:r>
        <w:rPr>
          <w:noProof/>
          <w:lang w:eastAsia="en-GB"/>
        </w:rPr>
        <w:t>General solution for the Allard Method</w:t>
      </w:r>
      <w:r>
        <w:rPr>
          <w:noProof/>
        </w:rPr>
        <w:tab/>
      </w:r>
      <w:r>
        <w:rPr>
          <w:noProof/>
        </w:rPr>
        <w:fldChar w:fldCharType="begin"/>
      </w:r>
      <w:r>
        <w:rPr>
          <w:noProof/>
        </w:rPr>
        <w:instrText xml:space="preserve"> PAGEREF _Toc458073714 \h </w:instrText>
      </w:r>
      <w:r>
        <w:rPr>
          <w:noProof/>
        </w:rPr>
      </w:r>
      <w:r>
        <w:rPr>
          <w:noProof/>
        </w:rPr>
        <w:fldChar w:fldCharType="separate"/>
      </w:r>
      <w:r>
        <w:rPr>
          <w:noProof/>
        </w:rPr>
        <w:t>20</w:t>
      </w:r>
      <w:r>
        <w:rPr>
          <w:noProof/>
        </w:rPr>
        <w:fldChar w:fldCharType="end"/>
      </w:r>
    </w:p>
    <w:p w14:paraId="49AC4459" w14:textId="77777777" w:rsidR="000140DF" w:rsidRDefault="000140DF">
      <w:pPr>
        <w:pStyle w:val="TableofFigures"/>
        <w:rPr>
          <w:rFonts w:eastAsiaTheme="minorEastAsia"/>
          <w:i w:val="0"/>
          <w:noProof/>
          <w:lang w:eastAsia="en-GB"/>
        </w:rPr>
      </w:pPr>
      <w:r>
        <w:rPr>
          <w:noProof/>
          <w:lang w:eastAsia="en-GB"/>
        </w:rPr>
        <w:t>Equation 15</w:t>
      </w:r>
      <w:r>
        <w:rPr>
          <w:rFonts w:eastAsiaTheme="minorEastAsia"/>
          <w:i w:val="0"/>
          <w:noProof/>
          <w:lang w:eastAsia="en-GB"/>
        </w:rPr>
        <w:tab/>
      </w:r>
      <w:r>
        <w:rPr>
          <w:noProof/>
          <w:lang w:eastAsia="en-GB"/>
        </w:rPr>
        <w:t>Blondel-Rey extension</w:t>
      </w:r>
      <w:r>
        <w:rPr>
          <w:noProof/>
        </w:rPr>
        <w:tab/>
      </w:r>
      <w:r>
        <w:rPr>
          <w:noProof/>
        </w:rPr>
        <w:fldChar w:fldCharType="begin"/>
      </w:r>
      <w:r>
        <w:rPr>
          <w:noProof/>
        </w:rPr>
        <w:instrText xml:space="preserve"> PAGEREF _Toc458073715 \h </w:instrText>
      </w:r>
      <w:r>
        <w:rPr>
          <w:noProof/>
        </w:rPr>
      </w:r>
      <w:r>
        <w:rPr>
          <w:noProof/>
        </w:rPr>
        <w:fldChar w:fldCharType="separate"/>
      </w:r>
      <w:r>
        <w:rPr>
          <w:noProof/>
        </w:rPr>
        <w:t>21</w:t>
      </w:r>
      <w:r>
        <w:rPr>
          <w:noProof/>
        </w:rPr>
        <w:fldChar w:fldCharType="end"/>
      </w:r>
    </w:p>
    <w:p w14:paraId="70C6EBBC" w14:textId="77777777" w:rsidR="000140DF" w:rsidRDefault="000140DF">
      <w:pPr>
        <w:pStyle w:val="TableofFigures"/>
        <w:rPr>
          <w:rFonts w:eastAsiaTheme="minorEastAsia"/>
          <w:i w:val="0"/>
          <w:noProof/>
          <w:lang w:eastAsia="en-GB"/>
        </w:rPr>
      </w:pPr>
      <w:r>
        <w:rPr>
          <w:noProof/>
          <w:lang w:eastAsia="en-GB"/>
        </w:rPr>
        <w:t>Equation 16</w:t>
      </w:r>
      <w:r>
        <w:rPr>
          <w:rFonts w:eastAsiaTheme="minorEastAsia"/>
          <w:i w:val="0"/>
          <w:noProof/>
          <w:lang w:eastAsia="en-GB"/>
        </w:rPr>
        <w:tab/>
      </w:r>
      <w:r>
        <w:rPr>
          <w:noProof/>
          <w:lang w:eastAsia="en-GB"/>
        </w:rPr>
        <w:t>Blondel-Rey-Douglas equation</w:t>
      </w:r>
      <w:r>
        <w:rPr>
          <w:noProof/>
        </w:rPr>
        <w:tab/>
      </w:r>
      <w:r>
        <w:rPr>
          <w:noProof/>
        </w:rPr>
        <w:fldChar w:fldCharType="begin"/>
      </w:r>
      <w:r>
        <w:rPr>
          <w:noProof/>
        </w:rPr>
        <w:instrText xml:space="preserve"> PAGEREF _Toc458073716 \h </w:instrText>
      </w:r>
      <w:r>
        <w:rPr>
          <w:noProof/>
        </w:rPr>
      </w:r>
      <w:r>
        <w:rPr>
          <w:noProof/>
        </w:rPr>
        <w:fldChar w:fldCharType="separate"/>
      </w:r>
      <w:r>
        <w:rPr>
          <w:noProof/>
        </w:rPr>
        <w:t>21</w:t>
      </w:r>
      <w:r>
        <w:rPr>
          <w:noProof/>
        </w:rPr>
        <w:fldChar w:fldCharType="end"/>
      </w:r>
    </w:p>
    <w:p w14:paraId="3FFC6DD6" w14:textId="77777777" w:rsidR="00B07717" w:rsidRPr="00161325" w:rsidRDefault="00D638E0" w:rsidP="007D1805">
      <w:pPr>
        <w:pStyle w:val="TableofFigures"/>
      </w:pPr>
      <w:r>
        <w:fldChar w:fldCharType="end"/>
      </w:r>
    </w:p>
    <w:p w14:paraId="520E7BBD" w14:textId="77777777"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14:paraId="10ADE910" w14:textId="4CFD7CAB" w:rsidR="004944C8" w:rsidRDefault="000E3A0D" w:rsidP="00DE2814">
      <w:pPr>
        <w:pStyle w:val="Heading1"/>
      </w:pPr>
      <w:bookmarkStart w:id="3" w:name="_Toc458073676"/>
      <w:r>
        <w:lastRenderedPageBreak/>
        <w:t>FOREWORD</w:t>
      </w:r>
      <w:bookmarkEnd w:id="3"/>
    </w:p>
    <w:p w14:paraId="7AD2D7C3" w14:textId="77777777" w:rsidR="004944C8" w:rsidRDefault="004944C8" w:rsidP="004944C8">
      <w:pPr>
        <w:pStyle w:val="Heading1separatationline"/>
      </w:pPr>
    </w:p>
    <w:p w14:paraId="1D1128D2" w14:textId="77777777" w:rsidR="000E3A0D" w:rsidRDefault="000E3A0D" w:rsidP="000E3A0D">
      <w:pPr>
        <w:pStyle w:val="BodyText"/>
      </w:pPr>
      <w:r>
        <w:t>Effective intensity is often misunderstood.  An understanding of effective intensity should begin with a careful review of its definition:</w:t>
      </w:r>
    </w:p>
    <w:p w14:paraId="3657B69D" w14:textId="77777777" w:rsidR="000E3A0D" w:rsidRPr="000E3A0D" w:rsidRDefault="000E3A0D" w:rsidP="000E3A0D">
      <w:pPr>
        <w:pStyle w:val="BodyText"/>
        <w:rPr>
          <w:i/>
        </w:rPr>
      </w:pPr>
      <w:r w:rsidRPr="000E3A0D">
        <w:rPr>
          <w:i/>
        </w:rPr>
        <w:t>Effective Intensity:  Luminous intensity of a fixed light, of the same relative spectral distribution as the flashing light, which would have the same luminous range as the flashing light under identical conditions of observation.</w:t>
      </w:r>
    </w:p>
    <w:p w14:paraId="05AC4296" w14:textId="40A1FB14" w:rsidR="004944C8" w:rsidRDefault="000E3A0D" w:rsidP="000E3A0D">
      <w:pPr>
        <w:pStyle w:val="BodyText"/>
      </w:pPr>
      <w:r>
        <w:t>The first thing to note is that two lights, with the same effective intensity, will have the same luminous range.  The second thing to note is that a light’s luminous range is the greatest distance that the light can be detected.  Effective intensity is a concept that has meaning only at illuminance levels associated with the threshold of detection.  At the threshold of detection</w:t>
      </w:r>
      <w:r w:rsidR="00CC0E3C">
        <w:t>,</w:t>
      </w:r>
      <w:r>
        <w:t xml:space="preserve"> a light source is just barely detectable, there is no discernment of a flash's colour or its duration, and the probability of detection is greater than chance, but not dependably high.</w:t>
      </w:r>
    </w:p>
    <w:p w14:paraId="3C8339F4" w14:textId="0212F102" w:rsidR="00A524B5" w:rsidRDefault="000E3A0D" w:rsidP="006744D8">
      <w:pPr>
        <w:pStyle w:val="Heading2"/>
      </w:pPr>
      <w:bookmarkStart w:id="4" w:name="_Toc458073677"/>
      <w:r>
        <w:t>Applying Threshold Models at Supra-Threshold Illuminance Levels</w:t>
      </w:r>
      <w:bookmarkEnd w:id="4"/>
    </w:p>
    <w:p w14:paraId="115307BB" w14:textId="77777777" w:rsidR="00A524B5" w:rsidRDefault="00A524B5" w:rsidP="00A524B5">
      <w:pPr>
        <w:pStyle w:val="Heading2separationline"/>
      </w:pPr>
    </w:p>
    <w:p w14:paraId="5D1E9FBA" w14:textId="212A1080" w:rsidR="000E3A0D" w:rsidRPr="000E3A0D" w:rsidRDefault="000E3A0D" w:rsidP="000E3A0D">
      <w:pPr>
        <w:pStyle w:val="BodyText"/>
      </w:pPr>
      <w:r w:rsidRPr="000E3A0D">
        <w:t>When viewed at the threshold of detection</w:t>
      </w:r>
      <w:r w:rsidR="00CC0E3C">
        <w:t>,</w:t>
      </w:r>
      <w:r w:rsidRPr="000E3A0D">
        <w:t xml:space="preserve"> an aid-to-navigation signal light is of almost no interest to the mariner.  The probability of detection is not dependably high, and if the light is detected the light’s colour and the duration of the flash cannot be discerned.</w:t>
      </w:r>
    </w:p>
    <w:p w14:paraId="24E9F41C" w14:textId="3DC252C5" w:rsidR="00A524B5" w:rsidRDefault="000E3A0D" w:rsidP="000E3A0D">
      <w:pPr>
        <w:pStyle w:val="BodyText"/>
      </w:pPr>
      <w:r w:rsidRPr="000E3A0D">
        <w:t xml:space="preserve">For these reasons, a ‘practical threshold’ of 0.2 microlux was agreed upon in 1933 at the International Technical Conference of Lighthouse Authorities.  This is </w:t>
      </w:r>
      <w:r w:rsidR="00CC0E3C">
        <w:t>deemed a</w:t>
      </w:r>
      <w:r w:rsidRPr="000E3A0D">
        <w:t xml:space="preserve"> practical illuminance value for viewing aid-to-navigation lights viewed at night against a dark background.  At 0.2 microlux</w:t>
      </w:r>
      <w:r w:rsidR="00CC0E3C">
        <w:t>,</w:t>
      </w:r>
      <w:r w:rsidRPr="000E3A0D">
        <w:t xml:space="preserve"> a light can be dependably detected, light colour is </w:t>
      </w:r>
      <w:r w:rsidR="00CC0E3C" w:rsidRPr="000E3A0D">
        <w:t>discernible</w:t>
      </w:r>
      <w:r w:rsidRPr="000E3A0D">
        <w:t xml:space="preserve">, and flash duration is </w:t>
      </w:r>
      <w:r w:rsidR="00CC0E3C" w:rsidRPr="000E3A0D">
        <w:t>discernible</w:t>
      </w:r>
      <w:r w:rsidRPr="000E3A0D">
        <w:t xml:space="preserve">.  </w:t>
      </w:r>
      <w:r w:rsidR="00CC0E3C">
        <w:t>However,</w:t>
      </w:r>
      <w:r w:rsidRPr="000E3A0D">
        <w:t xml:space="preserve"> 0.2 microlux is not a threshold-of-detection illuminance level; it is a higher-than-threshold (supra-threshold) level.  This leads to problem: effective intensity is a threshold concept, but because 0.2 microlux is well above threshold</w:t>
      </w:r>
      <w:r w:rsidR="00CC0E3C">
        <w:t>,</w:t>
      </w:r>
      <w:r w:rsidRPr="000E3A0D">
        <w:t xml:space="preserve"> we should not apply effective intensity threshold models at 0.2 microlux.  Yet this is </w:t>
      </w:r>
      <w:r w:rsidR="00CC0E3C" w:rsidRPr="000E3A0D">
        <w:t>what has</w:t>
      </w:r>
      <w:r w:rsidRPr="000E3A0D">
        <w:t xml:space="preserve"> been done for decades.  A solution will be discussed below.</w:t>
      </w:r>
    </w:p>
    <w:p w14:paraId="14D19BC3" w14:textId="0593A4A4" w:rsidR="000E3A0D" w:rsidRDefault="000E3A0D" w:rsidP="000E3A0D">
      <w:pPr>
        <w:pStyle w:val="Heading2"/>
      </w:pPr>
      <w:bookmarkStart w:id="5" w:name="_Toc458073678"/>
      <w:r>
        <w:t>What Effective InteNsity is Not</w:t>
      </w:r>
      <w:bookmarkEnd w:id="5"/>
    </w:p>
    <w:p w14:paraId="3E46A0BA" w14:textId="77777777" w:rsidR="00A524B5" w:rsidRDefault="00A524B5" w:rsidP="00A524B5">
      <w:pPr>
        <w:pStyle w:val="Heading2separationline"/>
      </w:pPr>
    </w:p>
    <w:p w14:paraId="3690CF25" w14:textId="4A401DFD" w:rsidR="004944C8" w:rsidRDefault="000E3A0D" w:rsidP="004944C8">
      <w:pPr>
        <w:pStyle w:val="BodyText"/>
      </w:pPr>
      <w:r w:rsidRPr="000E3A0D">
        <w:t>As described above, by definition, two lights with the same effective intensity have the same luminous range at the threshold of detection.  Many users mistakenly believe that two lights with the same effective intensity will appear equally bright.  There is nothing in the effective intensity definition that implies anything about equal brightness.</w:t>
      </w:r>
    </w:p>
    <w:p w14:paraId="0C1FCCAC" w14:textId="5D35C076" w:rsidR="000E3A0D" w:rsidRDefault="000E3A0D" w:rsidP="000E3A0D">
      <w:pPr>
        <w:pStyle w:val="Heading2"/>
      </w:pPr>
      <w:bookmarkStart w:id="6" w:name="_Toc458073679"/>
      <w:r>
        <w:t>Apparent Intesity</w:t>
      </w:r>
      <w:bookmarkEnd w:id="6"/>
    </w:p>
    <w:p w14:paraId="3E6FAC67" w14:textId="77777777" w:rsidR="000E3A0D" w:rsidRDefault="000E3A0D" w:rsidP="000E3A0D">
      <w:pPr>
        <w:pStyle w:val="Heading2separationline"/>
      </w:pPr>
    </w:p>
    <w:p w14:paraId="31BBEEC0" w14:textId="79D57378" w:rsidR="000E3A0D" w:rsidRDefault="000E3A0D" w:rsidP="000E3A0D">
      <w:pPr>
        <w:pStyle w:val="BodyText"/>
      </w:pPr>
      <w:r>
        <w:t>At supra-threshold levels (for example</w:t>
      </w:r>
      <w:r w:rsidR="00CC0E3C">
        <w:t>,</w:t>
      </w:r>
      <w:r>
        <w:t xml:space="preserve"> 0.2 microlux)</w:t>
      </w:r>
      <w:r w:rsidR="00CC0E3C">
        <w:t>,</w:t>
      </w:r>
      <w:r>
        <w:t xml:space="preserve"> effective intensity has no meaning.  </w:t>
      </w:r>
      <w:r w:rsidR="00CC0E3C">
        <w:t>Nevertheless,</w:t>
      </w:r>
      <w:r>
        <w:t xml:space="preserve"> it is fair to compare the apparent brightness of two lights at any supra-threshold level.  Here is a definition of the apparent intensity of a flashing light:</w:t>
      </w:r>
    </w:p>
    <w:p w14:paraId="11C3063B" w14:textId="77777777" w:rsidR="000E3A0D" w:rsidRPr="000E3A0D" w:rsidRDefault="000E3A0D" w:rsidP="000E3A0D">
      <w:pPr>
        <w:pStyle w:val="BodyText"/>
        <w:rPr>
          <w:i/>
        </w:rPr>
      </w:pPr>
      <w:r w:rsidRPr="000E3A0D">
        <w:rPr>
          <w:i/>
        </w:rPr>
        <w:t>Apparent Intensity: the luminous intensity of a fixed (continuous) light that matches a spectrally similar flash of light in brightness.</w:t>
      </w:r>
    </w:p>
    <w:p w14:paraId="72254EEC" w14:textId="76D37977" w:rsidR="000E3A0D" w:rsidRDefault="00741AB2" w:rsidP="000E3A0D">
      <w:pPr>
        <w:pStyle w:val="BodyText"/>
      </w:pPr>
      <w:r>
        <w:t>There are a limited number of studies on apparent intensities and have only considered simple flash shapes.</w:t>
      </w:r>
      <w:r w:rsidR="000E3A0D">
        <w:t xml:space="preserve">  One of the findings is that apparent intensity is a function of the light’s illuminance level.</w:t>
      </w:r>
    </w:p>
    <w:p w14:paraId="2002BA47" w14:textId="1D66749B" w:rsidR="000E3A0D" w:rsidRDefault="000E3A0D" w:rsidP="000E3A0D">
      <w:pPr>
        <w:pStyle w:val="Heading2"/>
      </w:pPr>
      <w:bookmarkStart w:id="7" w:name="_Toc458073680"/>
      <w:r>
        <w:t>An Example</w:t>
      </w:r>
      <w:bookmarkEnd w:id="7"/>
    </w:p>
    <w:p w14:paraId="610F2760" w14:textId="77777777" w:rsidR="000E3A0D" w:rsidRDefault="000E3A0D" w:rsidP="000E3A0D">
      <w:pPr>
        <w:pStyle w:val="Heading2separationline"/>
      </w:pPr>
    </w:p>
    <w:p w14:paraId="1938C506" w14:textId="4E472D88" w:rsidR="000E3A0D" w:rsidRDefault="000E3A0D" w:rsidP="000E3A0D">
      <w:pPr>
        <w:pStyle w:val="BodyText"/>
      </w:pPr>
      <w:r>
        <w:t xml:space="preserve">Compare two lights, one with a square-wave, </w:t>
      </w:r>
      <w:r w:rsidR="00741AB2">
        <w:t xml:space="preserve">0.3 </w:t>
      </w:r>
      <w:r>
        <w:t xml:space="preserve">second, 100 cd flash, and another with a steady 100 cd light.  All </w:t>
      </w:r>
      <w:r w:rsidR="00741AB2">
        <w:t>the</w:t>
      </w:r>
      <w:r>
        <w:t xml:space="preserve"> effective models yield 60 cd for the effective intensity of the flashing light.</w:t>
      </w:r>
    </w:p>
    <w:p w14:paraId="31EB43FB" w14:textId="6018AE04" w:rsidR="000E3A0D" w:rsidRDefault="000E3A0D" w:rsidP="000E3A0D">
      <w:pPr>
        <w:pStyle w:val="BodyText"/>
      </w:pPr>
      <w:r>
        <w:t xml:space="preserve">Imagine these </w:t>
      </w:r>
      <w:r w:rsidR="00741AB2">
        <w:t>two</w:t>
      </w:r>
      <w:r>
        <w:t xml:space="preserve"> lights side-by-side.  As a mariner steadily approaches these lights from a distance, this is what the mariner will see:</w:t>
      </w:r>
    </w:p>
    <w:p w14:paraId="299BD4FE" w14:textId="4952B8C4" w:rsidR="000E3A0D" w:rsidRDefault="000E3A0D" w:rsidP="000E3A0D">
      <w:pPr>
        <w:pStyle w:val="List1"/>
      </w:pPr>
      <w:r>
        <w:t>The first event will be detection of the 100 cd steady light.</w:t>
      </w:r>
    </w:p>
    <w:p w14:paraId="5A46E1D3" w14:textId="058708BB" w:rsidR="000E3A0D" w:rsidRDefault="000E3A0D" w:rsidP="000E3A0D">
      <w:pPr>
        <w:pStyle w:val="List1"/>
      </w:pPr>
      <w:r>
        <w:t>The next event will be detection of the 60 cd (effective) flashing light.</w:t>
      </w:r>
    </w:p>
    <w:p w14:paraId="6C52356A" w14:textId="28669306" w:rsidR="000E3A0D" w:rsidRDefault="000E3A0D" w:rsidP="000E3A0D">
      <w:pPr>
        <w:pStyle w:val="List1"/>
      </w:pPr>
      <w:r>
        <w:lastRenderedPageBreak/>
        <w:t>As the mariner continues to close, the mariner will start to discern the colour of the lights, the duration of the flash for the flashing light, and the steady character of the steady light.</w:t>
      </w:r>
    </w:p>
    <w:p w14:paraId="28D81494" w14:textId="2DD8B954" w:rsidR="000E3A0D" w:rsidRDefault="000E3A0D" w:rsidP="000E3A0D">
      <w:pPr>
        <w:pStyle w:val="List1"/>
      </w:pPr>
      <w:r>
        <w:t>The mariner will then reach the point where the illuminance of the lights equals 0.2 microlux.  Assuming a 10 nautical mile meteorological visibility, this will occur at a distance equal to the ‘nominal range’ that is published in the List of Lights (note that detection occurred at a greater distance).  At this point</w:t>
      </w:r>
      <w:r w:rsidR="00741AB2">
        <w:t>,</w:t>
      </w:r>
      <w:r>
        <w:t xml:space="preserve"> colour and flash duration are easy to discern.  Further, based on data from earlier research, the brightness of the 60 cd (effective) flashing light will closely match the brightness of the 100 cd steady light.</w:t>
      </w:r>
    </w:p>
    <w:p w14:paraId="7E9412E8" w14:textId="6CD99AD6" w:rsidR="000E3A0D" w:rsidRDefault="000E3A0D" w:rsidP="000E3A0D">
      <w:pPr>
        <w:pStyle w:val="List1"/>
      </w:pPr>
      <w:r>
        <w:t xml:space="preserve">As the mariner continues to approach the lights, the apparent brightness of the flashing light will exceed the brightness of the steady light.  The flashing light (with an effective intensity of 60 cd) will look brighter than the 100 cd steady light!  </w:t>
      </w:r>
      <w:r w:rsidR="007A0B4B">
        <w:t>It is</w:t>
      </w:r>
      <w:r>
        <w:t xml:space="preserve"> clear that a light’s effective intensity is not an indication of how it will appear at supra-threshold illuminance levels.</w:t>
      </w:r>
    </w:p>
    <w:p w14:paraId="0D40EFED" w14:textId="360F1FE2" w:rsidR="000E3A0D" w:rsidRDefault="000E3A0D" w:rsidP="000E3A0D">
      <w:pPr>
        <w:pStyle w:val="Heading2"/>
      </w:pPr>
      <w:bookmarkStart w:id="8" w:name="_Toc458073681"/>
      <w:r>
        <w:t>The Way Ahead</w:t>
      </w:r>
      <w:bookmarkEnd w:id="8"/>
    </w:p>
    <w:p w14:paraId="52C04B21" w14:textId="77777777" w:rsidR="000E3A0D" w:rsidRDefault="000E3A0D" w:rsidP="000E3A0D">
      <w:pPr>
        <w:pStyle w:val="Heading2separationline"/>
      </w:pPr>
    </w:p>
    <w:p w14:paraId="1C564438" w14:textId="3001F51D" w:rsidR="000E3A0D" w:rsidRDefault="000E3A0D" w:rsidP="00AB530C">
      <w:pPr>
        <w:pStyle w:val="Bullet1"/>
      </w:pPr>
      <w:r>
        <w:t>It is recognized that the true threshold of detection point is of no practical interest to the mariner;</w:t>
      </w:r>
    </w:p>
    <w:p w14:paraId="3483CB39" w14:textId="56252669" w:rsidR="000E3A0D" w:rsidRDefault="000E3A0D" w:rsidP="00AB530C">
      <w:pPr>
        <w:pStyle w:val="Bullet1"/>
      </w:pPr>
      <w:r>
        <w:t>Because effective intensity is a concept that has meaning only at the true threshold of detection, and because the threshold of detection is of no practical interest, IALA is investigating the ultimate elimination of the use of effective intensity;</w:t>
      </w:r>
    </w:p>
    <w:p w14:paraId="3F1809FF" w14:textId="6A3F71EB" w:rsidR="000E3A0D" w:rsidRDefault="000E3A0D" w:rsidP="00AB530C">
      <w:pPr>
        <w:pStyle w:val="Bullet1"/>
      </w:pPr>
      <w:r>
        <w:t>IALA will retain 0.2 microlux as a threshold illuminance level for practical use (recognizing that this is a practical threshold and not a true threshold of detection);</w:t>
      </w:r>
    </w:p>
    <w:p w14:paraId="18444FA2" w14:textId="1F02342B" w:rsidR="000E3A0D" w:rsidRDefault="000E3A0D" w:rsidP="00AB530C">
      <w:pPr>
        <w:pStyle w:val="Bullet1"/>
      </w:pPr>
      <w:r>
        <w:t>At supra-threshold levels, IALA’s goal is to develop and use apparent intensity models to compare brightness of lights with different flash patterns.  The apparent intensity models would replace the current effective intensity models;</w:t>
      </w:r>
    </w:p>
    <w:p w14:paraId="0FAFC515" w14:textId="32980966" w:rsidR="000E3A0D" w:rsidRDefault="000E3A0D" w:rsidP="00AB530C">
      <w:pPr>
        <w:pStyle w:val="Bullet1"/>
      </w:pPr>
      <w:r>
        <w:t>Until robust apparent intensity models can be developed, IALA continues to recommend the use of effective intensity models at supra-threshold illuminance levels.  Even though the use of effective intensity models at supra-threshold illuminance values is conceptually inconsistent, IALA will maintain the status quo until robust apparent intensity models can be developed;</w:t>
      </w:r>
    </w:p>
    <w:p w14:paraId="7D46F458" w14:textId="0DAD553D" w:rsidR="000E3A0D" w:rsidRPr="000E3A0D" w:rsidRDefault="000E3A0D" w:rsidP="00AB530C">
      <w:pPr>
        <w:pStyle w:val="Bullet1"/>
      </w:pPr>
      <w:r>
        <w:t>IALA reminds users that effective intensity models underestimate the performance (relative brightness) of lights with short flash durations compared to lights with longer flashes under practical viewing conditions.</w:t>
      </w:r>
    </w:p>
    <w:p w14:paraId="1D2AD7A9" w14:textId="3CBBCBD8" w:rsidR="0042565E" w:rsidRDefault="006F0FA1" w:rsidP="006F0FA1">
      <w:pPr>
        <w:pStyle w:val="Heading1"/>
      </w:pPr>
      <w:bookmarkStart w:id="9" w:name="_Toc458073682"/>
      <w:r>
        <w:t>Introduction</w:t>
      </w:r>
      <w:bookmarkEnd w:id="9"/>
    </w:p>
    <w:p w14:paraId="61455ADD" w14:textId="77777777" w:rsidR="006F0FA1" w:rsidRDefault="006F0FA1" w:rsidP="006F0FA1">
      <w:pPr>
        <w:pStyle w:val="Heading1separatationline"/>
      </w:pPr>
    </w:p>
    <w:p w14:paraId="28966EF5" w14:textId="345838A1" w:rsidR="006F0FA1" w:rsidRDefault="006F0FA1" w:rsidP="006F0FA1">
      <w:pPr>
        <w:pStyle w:val="BodyText"/>
      </w:pPr>
      <w:r>
        <w:t xml:space="preserve">The recommended way of determining the intensity of the beam is by direct photometric measurement on a suitable measuring range as referred to in </w:t>
      </w:r>
      <w:r w:rsidRPr="006F0FA1">
        <w:rPr>
          <w:highlight w:val="yellow"/>
        </w:rPr>
        <w:t>IALA Recommendation E200-3 on Marine Signal Lights Part 3 – Measurement (E200-3) [19]</w:t>
      </w:r>
      <w:r>
        <w:t xml:space="preserve">.  In the case of a fixed light, the measurement results of </w:t>
      </w:r>
      <w:r w:rsidRPr="006F0FA1">
        <w:rPr>
          <w:highlight w:val="yellow"/>
        </w:rPr>
        <w:t>[19]</w:t>
      </w:r>
      <w:r>
        <w:t xml:space="preserve"> can supply all the information required for the prediction of performance.  If, however, a light source is flashing or occulting, or if a pencil beam projection apparatus rotates, then for an observer at a given location there is a variation of luminous intensity from instant to instant of time.  Usually this variation goes from zero or near-zero through a series of finite values falling again to zero.  There is thus an ‘appearance of light’ of roughly definable duration.  If the total duration of light is clearly less than that of the neighbouring durations of darkness, we speak of a ‘flash’.  If the total duration is not more than about 0.3 second, the human eye responds to the totality of visu</w:t>
      </w:r>
      <w:r w:rsidR="007A0B4B">
        <w:t>al experiences within the flash.</w:t>
      </w:r>
      <w:r>
        <w:t xml:space="preserve"> </w:t>
      </w:r>
      <w:r w:rsidR="007A0B4B">
        <w:t>T</w:t>
      </w:r>
      <w:r>
        <w:t>he total effect, whether expressed in terms of the apparent luminosity of the flash when easily seen, or of the intensity of the flash when just seen, is a function of the instantaneous intensities within the flash.  If a flash is found to be just seen in conditions in which a steady light of intensity</w:t>
      </w:r>
      <w:r w:rsidR="002024B7">
        <w:t>,</w:t>
      </w:r>
      <w:r>
        <w:t xml:space="preserve"> </w:t>
      </w:r>
      <w:r w:rsidRPr="002024B7">
        <w:rPr>
          <w:rFonts w:ascii="Cambria Math" w:hAnsi="Cambria Math"/>
          <w:i/>
        </w:rPr>
        <w:t>I</w:t>
      </w:r>
      <w:r w:rsidRPr="002024B7">
        <w:rPr>
          <w:rFonts w:ascii="Cambria Math" w:hAnsi="Cambria Math"/>
          <w:i/>
          <w:vertAlign w:val="subscript"/>
        </w:rPr>
        <w:t>e</w:t>
      </w:r>
      <w:r w:rsidR="002024B7">
        <w:t xml:space="preserve">, </w:t>
      </w:r>
      <w:r>
        <w:t xml:space="preserve">is also just seen at the same distance and in the same atmospheric conditions, the flash is said to have an effective intensity </w:t>
      </w:r>
      <w:r w:rsidR="002024B7" w:rsidRPr="002024B7">
        <w:rPr>
          <w:rFonts w:ascii="Cambria Math" w:hAnsi="Cambria Math"/>
          <w:i/>
        </w:rPr>
        <w:t>I</w:t>
      </w:r>
      <w:r w:rsidR="002024B7" w:rsidRPr="002024B7">
        <w:rPr>
          <w:rFonts w:ascii="Cambria Math" w:hAnsi="Cambria Math"/>
          <w:i/>
          <w:vertAlign w:val="subscript"/>
        </w:rPr>
        <w:t>e</w:t>
      </w:r>
      <w:r>
        <w:t xml:space="preserve">.  </w:t>
      </w:r>
      <w:r w:rsidR="002024B7">
        <w:t>T</w:t>
      </w:r>
      <w:r>
        <w:t xml:space="preserve">his </w:t>
      </w:r>
      <w:r w:rsidR="002024B7">
        <w:t>effective intensity</w:t>
      </w:r>
      <w:r>
        <w:t xml:space="preserve"> should be used when calculating the luminous range of a light in any given atmospheric condition.</w:t>
      </w:r>
    </w:p>
    <w:p w14:paraId="0B87E51B" w14:textId="37815A45" w:rsidR="006F0FA1" w:rsidRDefault="006F0FA1" w:rsidP="006F0FA1">
      <w:pPr>
        <w:pStyle w:val="BodyText"/>
      </w:pPr>
      <w:r>
        <w:t xml:space="preserve">Where direct measurement is not possible, or where optical apparatus is under design and not yet built, intensity and flash duration figures may be calculated by the methods described in </w:t>
      </w:r>
      <w:r w:rsidRPr="006F0FA1">
        <w:rPr>
          <w:highlight w:val="yellow"/>
        </w:rPr>
        <w:t xml:space="preserve">IALA Recommendation E-200-5 on </w:t>
      </w:r>
      <w:r w:rsidRPr="006F0FA1">
        <w:rPr>
          <w:highlight w:val="yellow"/>
        </w:rPr>
        <w:lastRenderedPageBreak/>
        <w:t>Marine Signal Lights Part 5 - Estimation of the Performance of Optical Apparatus (E200-5) [20]</w:t>
      </w:r>
      <w:r>
        <w:t>.  It should be remembered</w:t>
      </w:r>
      <w:r w:rsidR="002024B7">
        <w:t>,</w:t>
      </w:r>
      <w:r>
        <w:t xml:space="preserve"> however, that the uncertainties of the resultant values of such calculation are much greater than those obtained by direct measurement.</w:t>
      </w:r>
    </w:p>
    <w:p w14:paraId="52F88B25" w14:textId="0737C008" w:rsidR="006F0FA1" w:rsidRDefault="006F0FA1" w:rsidP="006F0FA1">
      <w:pPr>
        <w:pStyle w:val="Heading1"/>
      </w:pPr>
      <w:bookmarkStart w:id="10" w:name="_Toc458073683"/>
      <w:r>
        <w:t>Scope/Purpose</w:t>
      </w:r>
      <w:bookmarkEnd w:id="10"/>
    </w:p>
    <w:p w14:paraId="0B56423C" w14:textId="77777777" w:rsidR="006F0FA1" w:rsidRDefault="006F0FA1" w:rsidP="006F0FA1">
      <w:pPr>
        <w:pStyle w:val="Heading1separatationline"/>
      </w:pPr>
    </w:p>
    <w:p w14:paraId="2CD526B6" w14:textId="77777777" w:rsidR="006F0FA1" w:rsidRDefault="006F0FA1" w:rsidP="006F0FA1">
      <w:pPr>
        <w:pStyle w:val="BodyText"/>
      </w:pPr>
      <w:r>
        <w:t>The scope of this document is all flashing marine aid-to-navigation signal lights with a flash duration of five seconds or less.  Lights with a flash duration of greater than five seconds may be considered as continuous or fixed lights.</w:t>
      </w:r>
    </w:p>
    <w:p w14:paraId="083AEE69" w14:textId="77777777" w:rsidR="006F0FA1" w:rsidRDefault="006F0FA1" w:rsidP="006F0FA1">
      <w:pPr>
        <w:pStyle w:val="BodyText"/>
      </w:pPr>
      <w:commentRangeStart w:id="11"/>
      <w:r>
        <w:t>The purpose of this document is to describe how to calculate the effective intensity of a given flash of light when viewed at achromatic threshold of illuminance.  The apparent intensity of flashing lights viewed when the illuminance at the observer is greater than achromatic threshold (so-called ‘supra-threshold’) is not covered by this document (see Foreword).</w:t>
      </w:r>
      <w:commentRangeEnd w:id="11"/>
      <w:r w:rsidR="002024B7">
        <w:rPr>
          <w:rStyle w:val="CommentReference"/>
        </w:rPr>
        <w:commentReference w:id="11"/>
      </w:r>
    </w:p>
    <w:p w14:paraId="00CEAA48" w14:textId="57D8E0E6" w:rsidR="006F0FA1" w:rsidRDefault="006F0FA1" w:rsidP="006F0FA1">
      <w:pPr>
        <w:pStyle w:val="BodyText"/>
      </w:pPr>
      <w:r>
        <w:t xml:space="preserve">In the absence of any suitable method that may be used at the illuminance levels described in </w:t>
      </w:r>
      <w:r w:rsidRPr="006F0FA1">
        <w:rPr>
          <w:highlight w:val="yellow"/>
        </w:rPr>
        <w:t>IALA Recommendation E-200-2 on Marine Signal Lights Part 2 - Calculation, Definition and Notation of Luminous Range (E200-2) [18],</w:t>
      </w:r>
      <w:r>
        <w:t xml:space="preserve"> the effective intensity calculated by the methods given in this document may be used to determine the luminous range of a flashing signal light.</w:t>
      </w:r>
    </w:p>
    <w:p w14:paraId="3638BE95" w14:textId="648C1D57" w:rsidR="006F0FA1" w:rsidRDefault="006F0FA1" w:rsidP="006F0FA1">
      <w:pPr>
        <w:pStyle w:val="Heading1"/>
      </w:pPr>
      <w:bookmarkStart w:id="12" w:name="_Toc458073684"/>
      <w:r>
        <w:t>Definitions</w:t>
      </w:r>
      <w:bookmarkEnd w:id="12"/>
    </w:p>
    <w:p w14:paraId="20547EAB" w14:textId="77777777" w:rsidR="006F0FA1" w:rsidRDefault="006F0FA1" w:rsidP="006F0FA1">
      <w:pPr>
        <w:pStyle w:val="Heading1separatationline"/>
      </w:pPr>
    </w:p>
    <w:p w14:paraId="0AB6A554" w14:textId="3B0358CE" w:rsidR="002024B7" w:rsidRDefault="002024B7" w:rsidP="002024B7">
      <w:pPr>
        <w:pStyle w:val="Heading2"/>
      </w:pPr>
      <w:bookmarkStart w:id="13" w:name="_Toc458073685"/>
      <w:r>
        <w:t>Achromatic threshold</w:t>
      </w:r>
      <w:bookmarkEnd w:id="13"/>
    </w:p>
    <w:p w14:paraId="0A729FF8" w14:textId="77777777" w:rsidR="002024B7" w:rsidRDefault="002024B7" w:rsidP="002024B7">
      <w:pPr>
        <w:pStyle w:val="Heading2separationline"/>
      </w:pPr>
    </w:p>
    <w:p w14:paraId="6A6FAB5B" w14:textId="725D6828" w:rsidR="002024B7" w:rsidRDefault="002024B7" w:rsidP="002024B7">
      <w:pPr>
        <w:pStyle w:val="BodyText"/>
      </w:pPr>
      <w:r>
        <w:t>The level of illuminance at the observer’s eye at which a light source is just barely detectable, there is no discernment of colour or flash duration, and the probability of detection is greater than chance, but not dependably high.</w:t>
      </w:r>
    </w:p>
    <w:p w14:paraId="68ED4AD9" w14:textId="6900C832" w:rsidR="002024B7" w:rsidRDefault="002024B7" w:rsidP="002024B7">
      <w:pPr>
        <w:pStyle w:val="Heading2"/>
      </w:pPr>
      <w:bookmarkStart w:id="14" w:name="_Toc458073686"/>
      <w:r>
        <w:t>Observer illuminance</w:t>
      </w:r>
      <w:bookmarkEnd w:id="14"/>
    </w:p>
    <w:p w14:paraId="0BB75367" w14:textId="77777777" w:rsidR="002024B7" w:rsidRPr="002024B7" w:rsidRDefault="002024B7" w:rsidP="002024B7">
      <w:pPr>
        <w:pStyle w:val="Heading2separationline"/>
      </w:pPr>
    </w:p>
    <w:p w14:paraId="5E0D0E50" w14:textId="32F0405D" w:rsidR="002024B7" w:rsidRDefault="002024B7" w:rsidP="002024B7">
      <w:pPr>
        <w:pStyle w:val="BodyText"/>
      </w:pPr>
      <w:r>
        <w:t>The illuminance in lumens per square metre (lux) or sea-mile candelas produced by a light that is incident on the eye of an observer when facing the direction of the light.</w:t>
      </w:r>
    </w:p>
    <w:p w14:paraId="35EAFF56" w14:textId="1F69E99D" w:rsidR="002024B7" w:rsidRDefault="002024B7" w:rsidP="002024B7">
      <w:pPr>
        <w:pStyle w:val="Heading2"/>
      </w:pPr>
      <w:bookmarkStart w:id="15" w:name="_Toc458073687"/>
      <w:r>
        <w:t>Fixed (continuous) light</w:t>
      </w:r>
      <w:bookmarkEnd w:id="15"/>
    </w:p>
    <w:p w14:paraId="13075702" w14:textId="77777777" w:rsidR="002024B7" w:rsidRPr="002024B7" w:rsidRDefault="002024B7" w:rsidP="002024B7">
      <w:pPr>
        <w:pStyle w:val="Heading2separationline"/>
      </w:pPr>
    </w:p>
    <w:p w14:paraId="13524BC7" w14:textId="45E20A70" w:rsidR="002024B7" w:rsidRDefault="002024B7" w:rsidP="002024B7">
      <w:pPr>
        <w:pStyle w:val="BodyText"/>
      </w:pPr>
      <w:r>
        <w:t>A light source of constant and consistent luminous intensity.</w:t>
      </w:r>
    </w:p>
    <w:p w14:paraId="5731DA59" w14:textId="31E59883" w:rsidR="002024B7" w:rsidRDefault="002024B7" w:rsidP="00AE78B8">
      <w:pPr>
        <w:pStyle w:val="Heading2"/>
      </w:pPr>
      <w:bookmarkStart w:id="16" w:name="_Toc458073688"/>
      <w:r>
        <w:t>Flashing light</w:t>
      </w:r>
      <w:bookmarkEnd w:id="16"/>
    </w:p>
    <w:p w14:paraId="30DC06B0" w14:textId="77777777" w:rsidR="00AE78B8" w:rsidRPr="00AE78B8" w:rsidRDefault="00AE78B8" w:rsidP="00AE78B8">
      <w:pPr>
        <w:pStyle w:val="Heading2separationline"/>
      </w:pPr>
    </w:p>
    <w:p w14:paraId="2E9265FE" w14:textId="6E07D368" w:rsidR="002024B7" w:rsidRDefault="00AE78B8" w:rsidP="002024B7">
      <w:pPr>
        <w:pStyle w:val="BodyText"/>
      </w:pPr>
      <w:r w:rsidRPr="00DF6349">
        <w:t>A light with a repeating rhythmic character whose ‘on’ time within the character period is less than its ‘off’ time</w:t>
      </w:r>
      <w:r>
        <w:t>.</w:t>
      </w:r>
    </w:p>
    <w:p w14:paraId="109CE4F2" w14:textId="4D872DA2" w:rsidR="00AE78B8" w:rsidRDefault="00AE78B8" w:rsidP="00AE78B8">
      <w:pPr>
        <w:pStyle w:val="Heading2"/>
      </w:pPr>
      <w:bookmarkStart w:id="17" w:name="_Toc458073689"/>
      <w:r>
        <w:t>Occulting light</w:t>
      </w:r>
      <w:bookmarkEnd w:id="17"/>
    </w:p>
    <w:p w14:paraId="03F96AA1" w14:textId="77777777" w:rsidR="00AE78B8" w:rsidRPr="00AE78B8" w:rsidRDefault="00AE78B8" w:rsidP="00AE78B8">
      <w:pPr>
        <w:pStyle w:val="Heading2separationline"/>
      </w:pPr>
    </w:p>
    <w:p w14:paraId="3D461F2A" w14:textId="23713036" w:rsidR="00AE78B8" w:rsidRDefault="00AE78B8" w:rsidP="002024B7">
      <w:pPr>
        <w:pStyle w:val="BodyText"/>
      </w:pPr>
      <w:r w:rsidRPr="00DF6349">
        <w:t>A light with a repeating rhythmic character whose ‘on’ time within the character period is greater than its ‘off’ time</w:t>
      </w:r>
    </w:p>
    <w:p w14:paraId="462654C4" w14:textId="5F9C5D65" w:rsidR="00AE78B8" w:rsidRDefault="00AE78B8" w:rsidP="00AE78B8">
      <w:pPr>
        <w:pStyle w:val="Heading2"/>
      </w:pPr>
      <w:bookmarkStart w:id="18" w:name="_Toc458073690"/>
      <w:r>
        <w:t>Effective Intensity</w:t>
      </w:r>
      <w:bookmarkEnd w:id="18"/>
    </w:p>
    <w:p w14:paraId="1D78A232" w14:textId="77777777" w:rsidR="00AE78B8" w:rsidRPr="00AE78B8" w:rsidRDefault="00AE78B8" w:rsidP="00AE78B8">
      <w:pPr>
        <w:pStyle w:val="Heading2separationline"/>
      </w:pPr>
    </w:p>
    <w:p w14:paraId="478EBA1F" w14:textId="6D3B51E3" w:rsidR="00AE78B8" w:rsidRDefault="00AE78B8" w:rsidP="002024B7">
      <w:pPr>
        <w:pStyle w:val="BodyText"/>
      </w:pPr>
      <w:r>
        <w:t>The luminous intensity of a fixed (continuous) light, of the same relative spectral distribution as a flashing light, which would have the same luminous range as a flashing light under identical conditions of observation</w:t>
      </w:r>
    </w:p>
    <w:p w14:paraId="498705B6" w14:textId="3B40AA64" w:rsidR="00AE78B8" w:rsidRDefault="00AE78B8" w:rsidP="00AE78B8">
      <w:pPr>
        <w:pStyle w:val="Heading2"/>
      </w:pPr>
      <w:bookmarkStart w:id="19" w:name="_Toc458073691"/>
      <w:r>
        <w:t>Apparent Intensity</w:t>
      </w:r>
      <w:bookmarkEnd w:id="19"/>
    </w:p>
    <w:p w14:paraId="37F3112F" w14:textId="77777777" w:rsidR="00AE78B8" w:rsidRPr="00AE78B8" w:rsidRDefault="00AE78B8" w:rsidP="00AE78B8">
      <w:pPr>
        <w:pStyle w:val="Heading2separationline"/>
      </w:pPr>
    </w:p>
    <w:p w14:paraId="17C167EE" w14:textId="3CD60526" w:rsidR="00AE78B8" w:rsidRPr="002024B7" w:rsidRDefault="00AE78B8" w:rsidP="002024B7">
      <w:pPr>
        <w:pStyle w:val="BodyText"/>
      </w:pPr>
      <w:r>
        <w:t>The luminous intensity of a fixed (continuous) light that matches a spectrally similar flash of light in brightness</w:t>
      </w:r>
    </w:p>
    <w:p w14:paraId="6E4E8DC9" w14:textId="77777777" w:rsidR="006F0FA1" w:rsidRDefault="006F0FA1" w:rsidP="006F0FA1">
      <w:pPr>
        <w:pStyle w:val="BodyText"/>
      </w:pPr>
    </w:p>
    <w:p w14:paraId="63C50F85" w14:textId="4A5BCB86" w:rsidR="006F0FA1" w:rsidRDefault="006F0FA1" w:rsidP="006F0FA1">
      <w:pPr>
        <w:pStyle w:val="Heading1"/>
      </w:pPr>
      <w:bookmarkStart w:id="20" w:name="_Toc458073692"/>
      <w:r>
        <w:lastRenderedPageBreak/>
        <w:t>Description of Effective Intensity of a Rhythmic Light</w:t>
      </w:r>
      <w:bookmarkEnd w:id="20"/>
    </w:p>
    <w:p w14:paraId="4A07E9B6" w14:textId="77777777" w:rsidR="001F23D4" w:rsidRDefault="001F23D4" w:rsidP="001F23D4">
      <w:pPr>
        <w:pStyle w:val="Heading1separatationline"/>
      </w:pPr>
    </w:p>
    <w:p w14:paraId="7AB45533" w14:textId="6B12380C" w:rsidR="001F23D4" w:rsidRDefault="001F23D4" w:rsidP="001F23D4">
      <w:pPr>
        <w:pStyle w:val="BodyText"/>
      </w:pPr>
      <w:r>
        <w:t xml:space="preserve">The range at which an observer may just see a light flash may be described in terms of a single parameter which is called the ‘effective intensity’ of the flash.  The eye does not analyse the variations of the luminous flux incident upon it during the course of a brief flash but reacts to the total visual impression of the flash of light.  In particular, when the flash can just be seen it is possible to obtain a quantitative measure of the effectiveness of its light by comparing it with a steady </w:t>
      </w:r>
      <w:r w:rsidR="00BC2A4B">
        <w:t>light, which is also just seen under the same conditions at the same range,</w:t>
      </w:r>
      <w:r>
        <w:t xml:space="preserve"> and by the same observer.  Sufficient consistency is obtained in such observations to permit the evaluation of effective intensity of the flash as the intensity of the fixed </w:t>
      </w:r>
      <w:r w:rsidR="00BC2A4B">
        <w:t>light, which</w:t>
      </w:r>
      <w:r>
        <w:t xml:space="preserve"> is its equivalent for detection at the threshold of visual perception (achromatic threshold).  In this document, methods of evaluating the effective intensity for various flash forms (distributions of luminous intensity with time) will be considered.  The effective intensity is defined by the equivalence of fixed and flashing lights at threshold levels, and levels above threshold are not considered.  Unless otherwise stated, the evaluations are for single flashes, i.e. the interval between successive flashes is assumed to be at least a few seconds.</w:t>
      </w:r>
    </w:p>
    <w:p w14:paraId="73358F78" w14:textId="77777777" w:rsidR="001F23D4" w:rsidRDefault="001F23D4" w:rsidP="001F23D4">
      <w:pPr>
        <w:pStyle w:val="BodyText"/>
      </w:pPr>
      <w:r>
        <w:t>To permit the use of methods of evaluation which shall be simple, universally applicable and of sufficient accuracy for practical purposes of marine aid-to-navigation provision, the other conditions of observation have been restricted to certain standard reference values, which have been chose to represent typical average conditions for marine observation of lights:</w:t>
      </w:r>
    </w:p>
    <w:p w14:paraId="68CDD7DE" w14:textId="080E6141" w:rsidR="001F23D4" w:rsidRDefault="001F23D4" w:rsidP="001F23D4">
      <w:pPr>
        <w:pStyle w:val="List1"/>
        <w:numPr>
          <w:ilvl w:val="0"/>
          <w:numId w:val="42"/>
        </w:numPr>
      </w:pPr>
      <w:r>
        <w:t>Young observer with normal vision.</w:t>
      </w:r>
    </w:p>
    <w:p w14:paraId="3BDF416E" w14:textId="2AB5A9D2" w:rsidR="001F23D4" w:rsidRDefault="001F23D4" w:rsidP="001F23D4">
      <w:pPr>
        <w:pStyle w:val="List1"/>
      </w:pPr>
      <w:r>
        <w:t>The light seen in foveal vision and at achromatic threshold.</w:t>
      </w:r>
    </w:p>
    <w:p w14:paraId="7EDDF45F" w14:textId="1640A167" w:rsidR="001F23D4" w:rsidRDefault="001F23D4" w:rsidP="001F23D4">
      <w:pPr>
        <w:pStyle w:val="List1"/>
      </w:pPr>
      <w:r>
        <w:t>Subtense angle of light source at the eye of the observer ≤ 1′.</w:t>
      </w:r>
    </w:p>
    <w:p w14:paraId="23F4D16E" w14:textId="2177C110" w:rsidR="001F23D4" w:rsidRDefault="001F23D4" w:rsidP="001F23D4">
      <w:pPr>
        <w:pStyle w:val="List1"/>
      </w:pPr>
      <w:r>
        <w:t>Colour of light: White.</w:t>
      </w:r>
    </w:p>
    <w:p w14:paraId="0213389D" w14:textId="6B2402F3" w:rsidR="001F23D4" w:rsidRDefault="001F23D4" w:rsidP="001F23D4">
      <w:pPr>
        <w:pStyle w:val="BodyText"/>
      </w:pPr>
      <w:r>
        <w:t>For observation by night,</w:t>
      </w:r>
      <w:r w:rsidR="00004FC6">
        <w:t xml:space="preserve"> it is assumed that</w:t>
      </w:r>
      <w:r>
        <w:t xml:space="preserve"> the level of background luminance </w:t>
      </w:r>
      <w:r w:rsidR="00004FC6">
        <w:t>does</w:t>
      </w:r>
      <w:r>
        <w:t xml:space="preserve"> not to exceed 10</w:t>
      </w:r>
      <w:r w:rsidRPr="00004FC6">
        <w:rPr>
          <w:vertAlign w:val="superscript"/>
        </w:rPr>
        <w:t>-2</w:t>
      </w:r>
      <w:r>
        <w:t xml:space="preserve"> cd/m².  For observation by day, the level of background luminance is dependent on diurnal and seasonal effects and on weather conditions.  For the effect of such variations on the threshold of illuminance for vision of steady lights, see </w:t>
      </w:r>
      <w:r w:rsidRPr="001F23D4">
        <w:rPr>
          <w:highlight w:val="yellow"/>
        </w:rPr>
        <w:t>[18].</w:t>
      </w:r>
    </w:p>
    <w:p w14:paraId="7AADFBBB" w14:textId="53C47CFD" w:rsidR="00BC2A4B" w:rsidRDefault="001F23D4" w:rsidP="001F23D4">
      <w:pPr>
        <w:pStyle w:val="BodyText"/>
      </w:pPr>
      <w:r>
        <w:t xml:space="preserve">Although the threshold values of illuminance at the observer’s eye are different for achromatic threshold and the levels of illuminance quoted </w:t>
      </w:r>
      <w:r w:rsidRPr="001F23D4">
        <w:rPr>
          <w:highlight w:val="yellow"/>
        </w:rPr>
        <w:t>in [18],</w:t>
      </w:r>
      <w:r>
        <w:t xml:space="preserve"> the effective intensity calculated using methods given in this document </w:t>
      </w:r>
      <w:r w:rsidR="00BC2A4B">
        <w:t>could</w:t>
      </w:r>
      <w:r>
        <w:t xml:space="preserve"> be used to determine the luminous range of a light, using the methods laid down in </w:t>
      </w:r>
      <w:r w:rsidRPr="001F23D4">
        <w:rPr>
          <w:highlight w:val="yellow"/>
        </w:rPr>
        <w:t>[18]</w:t>
      </w:r>
      <w:r w:rsidR="00BC2A4B">
        <w:t>.</w:t>
      </w:r>
      <w:r>
        <w:t xml:space="preserve"> </w:t>
      </w:r>
      <w:r w:rsidR="00BC2A4B">
        <w:t>Thus, those methods</w:t>
      </w:r>
      <w:r>
        <w:t xml:space="preserve"> may be used to determine the nominal range of a light for</w:t>
      </w:r>
      <w:r w:rsidR="00BC2A4B">
        <w:t xml:space="preserve"> publication in Lists of Lights.</w:t>
      </w:r>
    </w:p>
    <w:p w14:paraId="049C6498" w14:textId="256D0AE2" w:rsidR="00F43060" w:rsidRDefault="00F43060" w:rsidP="001F23D4">
      <w:pPr>
        <w:pStyle w:val="BodyText"/>
      </w:pPr>
      <w:ins w:id="21" w:author="Alwyn Williams" w:date="2016-08-02T15:49:00Z">
        <w:r>
          <w:t xml:space="preserve">Whilst the method focused on in this guideline is the Modified Allard Method, historically, a number of other methods have been used. For completeness, these other methods have been included in </w:t>
        </w:r>
      </w:ins>
      <w:ins w:id="22" w:author="Alwyn Williams" w:date="2016-08-02T15:51:00Z">
        <w:r>
          <w:fldChar w:fldCharType="begin"/>
        </w:r>
        <w:r>
          <w:instrText xml:space="preserve"> REF _Ref457916397 \r \h </w:instrText>
        </w:r>
      </w:ins>
      <w:r>
        <w:fldChar w:fldCharType="separate"/>
      </w:r>
      <w:ins w:id="23" w:author="Alwyn Williams" w:date="2016-08-02T15:51:00Z">
        <w:r>
          <w:t>ANNEX B</w:t>
        </w:r>
        <w:r>
          <w:fldChar w:fldCharType="end"/>
        </w:r>
        <w:r>
          <w:t>.</w:t>
        </w:r>
      </w:ins>
      <w:ins w:id="24" w:author="Alwyn Williams" w:date="2016-08-02T15:59:00Z">
        <w:r w:rsidR="00AC4507">
          <w:t xml:space="preserve"> However, they should not be </w:t>
        </w:r>
      </w:ins>
      <w:ins w:id="25" w:author="Alwyn Williams" w:date="2016-08-02T16:00:00Z">
        <w:r w:rsidR="00AC4507">
          <w:t>used for the calculation of effective intensity for determining the luminous range for publishing in the List of Lights.</w:t>
        </w:r>
      </w:ins>
    </w:p>
    <w:p w14:paraId="17B9D67F" w14:textId="77A7C7EE" w:rsidR="00004FC6" w:rsidRDefault="008E40C8" w:rsidP="001F23D4">
      <w:pPr>
        <w:pStyle w:val="BodyText"/>
      </w:pPr>
      <w:r>
        <w:t>In general, t</w:t>
      </w:r>
      <w:r w:rsidRPr="008E40C8">
        <w:t xml:space="preserve">he methods of evaluation given make use of time constants of the visual system denoted by </w:t>
      </w:r>
      <w:r w:rsidRPr="008E40C8">
        <w:rPr>
          <w:rFonts w:ascii="Cambria Math" w:hAnsi="Cambria Math"/>
          <w:i/>
        </w:rPr>
        <w:t>C</w:t>
      </w:r>
      <w:r w:rsidRPr="008E40C8">
        <w:t xml:space="preserve"> in the Schmidt-Clausen method and by </w:t>
      </w:r>
      <w:r w:rsidRPr="008E40C8">
        <w:rPr>
          <w:rFonts w:ascii="Cambria Math" w:hAnsi="Cambria Math"/>
          <w:i/>
        </w:rPr>
        <w:t>A</w:t>
      </w:r>
      <w:r w:rsidRPr="008E40C8">
        <w:t xml:space="preserve"> or </w:t>
      </w:r>
      <w:r w:rsidRPr="008E40C8">
        <w:rPr>
          <w:rFonts w:ascii="Cambria Math" w:hAnsi="Cambria Math"/>
          <w:i/>
        </w:rPr>
        <w:t>a</w:t>
      </w:r>
      <w:r w:rsidRPr="008E40C8">
        <w:t xml:space="preserve"> in all other methods.  (It should be noted that, in the </w:t>
      </w:r>
      <w:r>
        <w:t>Schmidt-Clausen Method</w:t>
      </w:r>
      <w:r w:rsidRPr="008E40C8">
        <w:t xml:space="preserve">, the time-constant is really C/F, where F is a “form-factor”, less than unity for all non-rectangular flashes, the time-constant is only equal to </w:t>
      </w:r>
      <w:r w:rsidRPr="008E40C8">
        <w:rPr>
          <w:rFonts w:ascii="Cambria Math" w:hAnsi="Cambria Math"/>
          <w:i/>
        </w:rPr>
        <w:t>C</w:t>
      </w:r>
      <w:r w:rsidRPr="008E40C8">
        <w:t xml:space="preserve"> in the case of rectangular flashes).  These constants are closely related to the more familiar time-constant </w:t>
      </w:r>
      <w:r w:rsidRPr="008E40C8">
        <w:rPr>
          <w:rFonts w:ascii="Cambria Math" w:hAnsi="Cambria Math"/>
          <w:i/>
        </w:rPr>
        <w:t>a</w:t>
      </w:r>
      <w:r>
        <w:t xml:space="preserve"> of the </w:t>
      </w:r>
      <w:r w:rsidRPr="008E40C8">
        <w:t xml:space="preserve">Blondel-Rey expression for the effective intensity </w:t>
      </w:r>
      <w:r w:rsidRPr="008E40C8">
        <w:rPr>
          <w:rFonts w:ascii="Cambria Math" w:hAnsi="Cambria Math"/>
          <w:i/>
        </w:rPr>
        <w:t>I</w:t>
      </w:r>
      <w:r w:rsidRPr="008E40C8">
        <w:rPr>
          <w:rFonts w:ascii="Cambria Math" w:hAnsi="Cambria Math"/>
          <w:i/>
          <w:vertAlign w:val="subscript"/>
        </w:rPr>
        <w:t>e</w:t>
      </w:r>
      <w:r w:rsidRPr="008E40C8">
        <w:rPr>
          <w:vertAlign w:val="subscript"/>
        </w:rPr>
        <w:t xml:space="preserve"> </w:t>
      </w:r>
      <w:r w:rsidRPr="008E40C8">
        <w:t xml:space="preserve">of </w:t>
      </w:r>
      <w:r>
        <w:t>flashes of rectangular form:</w:t>
      </w:r>
    </w:p>
    <w:p w14:paraId="4C0E183F" w14:textId="76EF59A5" w:rsidR="008E40C8" w:rsidRPr="008E40C8" w:rsidRDefault="00201121" w:rsidP="001F23D4">
      <w:pPr>
        <w:pStyle w:val="BodyText"/>
        <w:rPr>
          <w:rFonts w:eastAsiaTheme="minorEastAsia"/>
        </w:rPr>
      </w:pPr>
      <m:oMathPara>
        <m:oMath>
          <m:f>
            <m:fPr>
              <m:ctrlPr>
                <w:rPr>
                  <w:rFonts w:ascii="Cambria Math" w:hAnsi="Cambria Math"/>
                  <w:i/>
                </w:rPr>
              </m:ctrlPr>
            </m:fPr>
            <m:num>
              <m:sSub>
                <m:sSubPr>
                  <m:ctrlPr>
                    <w:rPr>
                      <w:rFonts w:ascii="Cambria Math" w:hAnsi="Cambria Math"/>
                      <w:i/>
                    </w:rPr>
                  </m:ctrlPr>
                </m:sSubPr>
                <m:e>
                  <m:r>
                    <w:rPr>
                      <w:rFonts w:ascii="Cambria Math" w:hAnsi="Cambria Math"/>
                    </w:rPr>
                    <m:t>I</m:t>
                  </m:r>
                </m:e>
                <m:sub>
                  <m:r>
                    <w:rPr>
                      <w:rFonts w:ascii="Cambria Math" w:hAnsi="Cambria Math"/>
                    </w:rPr>
                    <m:t>e</m:t>
                  </m:r>
                </m:sub>
              </m:sSub>
            </m:num>
            <m:den>
              <m:sSub>
                <m:sSubPr>
                  <m:ctrlPr>
                    <w:rPr>
                      <w:rFonts w:ascii="Cambria Math" w:hAnsi="Cambria Math"/>
                      <w:i/>
                    </w:rPr>
                  </m:ctrlPr>
                </m:sSubPr>
                <m:e>
                  <m:r>
                    <w:rPr>
                      <w:rFonts w:ascii="Cambria Math" w:hAnsi="Cambria Math"/>
                    </w:rPr>
                    <m:t>I</m:t>
                  </m:r>
                </m:e>
                <m:sub>
                  <m:r>
                    <w:rPr>
                      <w:rFonts w:ascii="Cambria Math" w:hAnsi="Cambria Math"/>
                    </w:rPr>
                    <m:t>o</m:t>
                  </m:r>
                </m:sub>
              </m:sSub>
            </m:den>
          </m:f>
          <m:r>
            <w:rPr>
              <w:rFonts w:ascii="Cambria Math" w:hAnsi="Cambria Math"/>
            </w:rPr>
            <m:t>=</m:t>
          </m:r>
          <m:f>
            <m:fPr>
              <m:ctrlPr>
                <w:rPr>
                  <w:rFonts w:ascii="Cambria Math" w:hAnsi="Cambria Math"/>
                  <w:i/>
                </w:rPr>
              </m:ctrlPr>
            </m:fPr>
            <m:num>
              <m:r>
                <w:rPr>
                  <w:rFonts w:ascii="Cambria Math" w:hAnsi="Cambria Math"/>
                </w:rPr>
                <m:t>t</m:t>
              </m:r>
            </m:num>
            <m:den>
              <m:r>
                <w:rPr>
                  <w:rFonts w:ascii="Cambria Math" w:hAnsi="Cambria Math"/>
                </w:rPr>
                <m:t>a+t</m:t>
              </m:r>
            </m:den>
          </m:f>
        </m:oMath>
      </m:oMathPara>
    </w:p>
    <w:p w14:paraId="574F13A3" w14:textId="3A35A561" w:rsidR="008E40C8" w:rsidRDefault="008E40C8" w:rsidP="008E40C8">
      <w:pPr>
        <w:pStyle w:val="equation"/>
      </w:pPr>
      <w:bookmarkStart w:id="26" w:name="_Ref457830476"/>
      <w:bookmarkStart w:id="27" w:name="_Toc458073701"/>
      <w:r>
        <w:t>Blondel-Rey Expression for the Effective Intensity</w:t>
      </w:r>
      <w:bookmarkEnd w:id="26"/>
      <w:bookmarkEnd w:id="27"/>
    </w:p>
    <w:p w14:paraId="1F34733D" w14:textId="6F6AAC03" w:rsidR="008E40C8" w:rsidRDefault="008E40C8" w:rsidP="008E40C8">
      <w:pPr>
        <w:pStyle w:val="BodyText"/>
      </w:pPr>
      <w:r>
        <w:t>Where:</w:t>
      </w:r>
    </w:p>
    <w:p w14:paraId="37165940" w14:textId="4B42CB3A" w:rsidR="008E40C8" w:rsidRDefault="008E40C8" w:rsidP="008E40C8">
      <w:pPr>
        <w:pStyle w:val="BodyText"/>
      </w:pPr>
      <w:r>
        <w:tab/>
      </w:r>
      <w:r w:rsidRPr="008E40C8">
        <w:rPr>
          <w:rFonts w:ascii="Cambria Math" w:hAnsi="Cambria Math"/>
          <w:i/>
        </w:rPr>
        <w:t>I</w:t>
      </w:r>
      <w:r w:rsidRPr="008E40C8">
        <w:rPr>
          <w:rFonts w:ascii="Cambria Math" w:hAnsi="Cambria Math"/>
          <w:i/>
          <w:vertAlign w:val="subscript"/>
        </w:rPr>
        <w:t>e</w:t>
      </w:r>
      <w:r>
        <w:t xml:space="preserve"> is the effective intensity (cd)</w:t>
      </w:r>
    </w:p>
    <w:p w14:paraId="7B5A1E21" w14:textId="19B0186C" w:rsidR="008E40C8" w:rsidRDefault="008E40C8" w:rsidP="008E40C8">
      <w:pPr>
        <w:pStyle w:val="BodyText"/>
      </w:pPr>
      <w:r>
        <w:lastRenderedPageBreak/>
        <w:tab/>
      </w:r>
      <w:r w:rsidRPr="008E40C8">
        <w:rPr>
          <w:rFonts w:ascii="Cambria Math" w:hAnsi="Cambria Math"/>
          <w:i/>
        </w:rPr>
        <w:t>I</w:t>
      </w:r>
      <w:r w:rsidRPr="008E40C8">
        <w:rPr>
          <w:rFonts w:ascii="Cambria Math" w:hAnsi="Cambria Math"/>
          <w:i/>
          <w:vertAlign w:val="subscript"/>
        </w:rPr>
        <w:t>o</w:t>
      </w:r>
      <w:r>
        <w:t xml:space="preserve"> is the peak intensity (cd)</w:t>
      </w:r>
    </w:p>
    <w:p w14:paraId="2376A54C" w14:textId="167D770F" w:rsidR="008E40C8" w:rsidRDefault="008E40C8" w:rsidP="008E40C8">
      <w:pPr>
        <w:pStyle w:val="BodyText"/>
      </w:pPr>
      <w:r>
        <w:tab/>
      </w:r>
      <w:r w:rsidRPr="008E40C8">
        <w:rPr>
          <w:rFonts w:ascii="Cambria Math" w:hAnsi="Cambria Math"/>
          <w:i/>
        </w:rPr>
        <w:t>t</w:t>
      </w:r>
      <w:r>
        <w:t xml:space="preserve"> is the length of the rectangular flash (s)</w:t>
      </w:r>
    </w:p>
    <w:p w14:paraId="664D4932" w14:textId="1606A75D" w:rsidR="008E40C8" w:rsidRDefault="008E40C8" w:rsidP="008E40C8">
      <w:pPr>
        <w:pStyle w:val="BodyText"/>
      </w:pPr>
      <w:r>
        <w:tab/>
      </w:r>
      <w:r w:rsidRPr="008E40C8">
        <w:rPr>
          <w:rFonts w:ascii="Cambria Math" w:hAnsi="Cambria Math"/>
          <w:i/>
        </w:rPr>
        <w:t>a</w:t>
      </w:r>
      <w:r>
        <w:t xml:space="preserve"> is the visual time constant (s)</w:t>
      </w:r>
    </w:p>
    <w:p w14:paraId="0F57294D" w14:textId="314AC1DB" w:rsidR="008E40C8" w:rsidRDefault="008E40C8" w:rsidP="008E40C8">
      <w:pPr>
        <w:pStyle w:val="BodyText"/>
      </w:pPr>
      <w:r w:rsidRPr="008E40C8">
        <w:t>In general</w:t>
      </w:r>
      <w:r>
        <w:t>,</w:t>
      </w:r>
      <w:r w:rsidRPr="008E40C8">
        <w:t xml:space="preserve"> these time-constants are dependent on the colour of the light exhibited, on the level of background luminance against which the light is seen, and on the angular subtense of the light source at the eye of the observer.  </w:t>
      </w:r>
    </w:p>
    <w:p w14:paraId="180EDCEC" w14:textId="7319045A" w:rsidR="008E40C8" w:rsidRDefault="008E40C8" w:rsidP="008E40C8">
      <w:pPr>
        <w:pStyle w:val="BodyText"/>
        <w:rPr>
          <w:i/>
        </w:rPr>
      </w:pPr>
      <w:r w:rsidRPr="008E40C8">
        <w:rPr>
          <w:i/>
        </w:rPr>
        <w:t>Under the reference conditions stated above:  for night-time observation it is recommended that the values of C, A and “a” be taken equal to 0.2 second it is not considered necessary, for the purpose of calculation of effective intensity for practical marine applications, to take into account differences in the value of the time constant for different colours of lights.  For day-time observation and at all levels of background luminance of 100 cd/m² or more, it is recommended that the values of C, A and “a” be taken equal to 0.1 second.</w:t>
      </w:r>
    </w:p>
    <w:p w14:paraId="21C8D972" w14:textId="12A6C9D6" w:rsidR="008E40C8" w:rsidRDefault="008E40C8" w:rsidP="008E40C8">
      <w:pPr>
        <w:pStyle w:val="Heading1"/>
      </w:pPr>
      <w:bookmarkStart w:id="28" w:name="_Toc458073693"/>
      <w:r>
        <w:t>Evaluation of Effective Intensity</w:t>
      </w:r>
      <w:bookmarkEnd w:id="28"/>
    </w:p>
    <w:p w14:paraId="53BCF243" w14:textId="77777777" w:rsidR="008E40C8" w:rsidRDefault="008E40C8" w:rsidP="008E40C8">
      <w:pPr>
        <w:pStyle w:val="Heading1separatationline"/>
      </w:pPr>
    </w:p>
    <w:p w14:paraId="704FC049" w14:textId="77777777" w:rsidR="000F7437" w:rsidRDefault="000F7437" w:rsidP="000F7437">
      <w:pPr>
        <w:pStyle w:val="BodyText"/>
      </w:pPr>
      <w:r>
        <w:t xml:space="preserve">The determination of effective intensity for any given flash proceeds from knowledge of the variation of the instantaneous luminous intensity with time.  It is usually desirable both to determine the form of this variation and to scale the curve so that the ordinates are the values of luminous intensity at each instant.  Photometric measurements of luminous intensity and of the distribution of luminous intensity with time have been described in </w:t>
      </w:r>
      <w:r w:rsidRPr="00140245">
        <w:rPr>
          <w:highlight w:val="yellow"/>
        </w:rPr>
        <w:t>[19],</w:t>
      </w:r>
      <w:r>
        <w:t xml:space="preserve"> and the difficulties and limitations inherent in them have been discussed.</w:t>
      </w:r>
    </w:p>
    <w:p w14:paraId="2399D3E3" w14:textId="4F544A48" w:rsidR="008E40C8" w:rsidRDefault="000F7437" w:rsidP="000F7437">
      <w:pPr>
        <w:pStyle w:val="BodyText"/>
      </w:pPr>
      <w:r>
        <w:t>The classic work on evaluation of effective intensity was that of Blondel and Rey in 1911.  The formula based on their experimental observations was limited in its application to flashes of rectangular or quasi-rectangular form.  They indicated a possible formula, which might be applicable to flashes of non-rectangular form, and this was later elaborated by Douglas into the Blondel-Rey-Douglas formula has been widely used in the past.</w:t>
      </w:r>
    </w:p>
    <w:p w14:paraId="6FB27D00" w14:textId="2FB48087" w:rsidR="000F7437" w:rsidRDefault="000F7437" w:rsidP="000F7437">
      <w:pPr>
        <w:pStyle w:val="BodyText"/>
      </w:pPr>
      <w:r>
        <w:t xml:space="preserve">A number of methods exist to calculate the effective intensity, with varying degrees of accuracy, depending on the nature of the flash. These methods are detailed in </w:t>
      </w:r>
      <w:r w:rsidR="00140245">
        <w:rPr>
          <w:highlight w:val="yellow"/>
        </w:rPr>
        <w:fldChar w:fldCharType="begin"/>
      </w:r>
      <w:r w:rsidR="00140245">
        <w:instrText xml:space="preserve"> REF _Ref457918495 \r \h </w:instrText>
      </w:r>
      <w:r w:rsidR="00140245">
        <w:rPr>
          <w:highlight w:val="yellow"/>
        </w:rPr>
      </w:r>
      <w:r w:rsidR="00140245">
        <w:rPr>
          <w:highlight w:val="yellow"/>
        </w:rPr>
        <w:fldChar w:fldCharType="separate"/>
      </w:r>
      <w:r w:rsidR="00140245">
        <w:t>ANNEX B</w:t>
      </w:r>
      <w:r w:rsidR="00140245">
        <w:rPr>
          <w:highlight w:val="yellow"/>
        </w:rPr>
        <w:fldChar w:fldCharType="end"/>
      </w:r>
      <w:ins w:id="29" w:author="Alwyn Williams" w:date="2016-08-02T16:26:00Z">
        <w:r w:rsidR="00140245">
          <w:t xml:space="preserve"> </w:t>
        </w:r>
      </w:ins>
      <w:r>
        <w:t xml:space="preserve">for reference. However, IALA Recommendation </w:t>
      </w:r>
      <w:r w:rsidRPr="00433060">
        <w:rPr>
          <w:highlight w:val="yellow"/>
        </w:rPr>
        <w:t>XXX</w:t>
      </w:r>
      <w:r>
        <w:t xml:space="preserve"> states that the most suitable method that can be applied to any flash form of any duration is the Modified Allard Method. This is detailed below.</w:t>
      </w:r>
    </w:p>
    <w:p w14:paraId="2A7232F8" w14:textId="0AF6B4FC" w:rsidR="000F7437" w:rsidRDefault="000F7437" w:rsidP="000F7437">
      <w:pPr>
        <w:pStyle w:val="Heading2"/>
      </w:pPr>
      <w:bookmarkStart w:id="30" w:name="_Ref457835556"/>
      <w:bookmarkStart w:id="31" w:name="_Toc458073694"/>
      <w:r>
        <w:t>Modified Allard Method</w:t>
      </w:r>
      <w:bookmarkEnd w:id="30"/>
      <w:bookmarkEnd w:id="31"/>
    </w:p>
    <w:p w14:paraId="2D5EA8A9" w14:textId="77777777" w:rsidR="000F7437" w:rsidRDefault="000F7437" w:rsidP="000F7437">
      <w:pPr>
        <w:pStyle w:val="Heading2separationline"/>
      </w:pPr>
    </w:p>
    <w:p w14:paraId="2F0DCBC8" w14:textId="77777777" w:rsidR="000F7437" w:rsidRDefault="000F7437" w:rsidP="000F7437">
      <w:pPr>
        <w:pStyle w:val="BodyText"/>
      </w:pPr>
      <w:r>
        <w:t>Given the shortcomings of the methods described above, CIE decided to work towards an improved effective intensity model based on the following criteria:</w:t>
      </w:r>
    </w:p>
    <w:p w14:paraId="3F4F7BC4" w14:textId="281B6A20" w:rsidR="000F7437" w:rsidRDefault="000F7437" w:rsidP="000F7437">
      <w:pPr>
        <w:pStyle w:val="Bullet1"/>
      </w:pPr>
      <w:r>
        <w:t>The formula should agree with the Blondel-Rey (and the Form Factor method) for rectangular flashes.</w:t>
      </w:r>
    </w:p>
    <w:p w14:paraId="674BEC50" w14:textId="3EC31BED" w:rsidR="000F7437" w:rsidRDefault="000F7437" w:rsidP="000F7437">
      <w:pPr>
        <w:pStyle w:val="Bullet1"/>
      </w:pPr>
      <w:r>
        <w:t>The formula should agree with published data for trains of flashes.</w:t>
      </w:r>
    </w:p>
    <w:p w14:paraId="66B5984B" w14:textId="5E1325D1" w:rsidR="000F7437" w:rsidRDefault="000F7437" w:rsidP="000F7437">
      <w:pPr>
        <w:pStyle w:val="Bullet1"/>
      </w:pPr>
      <w:r>
        <w:t>The formula should not be demonstrably tricked by any potential complex form flashes.</w:t>
      </w:r>
    </w:p>
    <w:p w14:paraId="5FA07047" w14:textId="1F9EB126" w:rsidR="000F7437" w:rsidRDefault="000F7437" w:rsidP="000F7437">
      <w:pPr>
        <w:pStyle w:val="Bullet1"/>
      </w:pPr>
      <w:r>
        <w:t>The formula should allow for simple measurement techniques.</w:t>
      </w:r>
    </w:p>
    <w:p w14:paraId="29003760" w14:textId="25FEB9B3" w:rsidR="000F7437" w:rsidRDefault="000F7437" w:rsidP="000F7437">
      <w:pPr>
        <w:pStyle w:val="Bullet1"/>
      </w:pPr>
      <w:r>
        <w:t>The formula should agree with published visual observation data for studied non-rectangular flash forms.</w:t>
      </w:r>
    </w:p>
    <w:p w14:paraId="085920B7" w14:textId="77777777" w:rsidR="000F7437" w:rsidRDefault="000F7437" w:rsidP="000F7437">
      <w:pPr>
        <w:pStyle w:val="BodyText"/>
      </w:pPr>
      <w:r>
        <w:t>A CIE technical committee, CIE TC2-49, studied work done over many decades and noted the work done by Luizov and Bulanova, which was presented to an international conference in Washington in 1960.  It recommended modifying the original Allard equation so that it agreed with the Blondel Rey formula for rectangular flashes.  CIE TC2-49 further validated the method using data originally gathered by Schmidt-Clausen.  Finally, work done by Mandler and Thacker in 1986 on repeated flashes was studied and good correlation was obtained by the Modified Allard method with their results.</w:t>
      </w:r>
    </w:p>
    <w:p w14:paraId="005445B8" w14:textId="77777777" w:rsidR="006160F2" w:rsidRDefault="006160F2" w:rsidP="006160F2">
      <w:pPr>
        <w:pStyle w:val="BodyText"/>
      </w:pPr>
      <w:r>
        <w:t xml:space="preserve">In the Modified Allard Method, given that </w:t>
      </w:r>
      <w:r w:rsidRPr="00853D9B">
        <w:rPr>
          <w:rFonts w:ascii="Cambria Math" w:hAnsi="Cambria Math"/>
          <w:i/>
        </w:rPr>
        <w:t>I(t)</w:t>
      </w:r>
      <w:r>
        <w:t xml:space="preserve"> is the instantaneous intensity of a flash, the effective intensity, </w:t>
      </w:r>
      <w:r w:rsidRPr="00CA5075">
        <w:rPr>
          <w:rFonts w:ascii="Cambria Math" w:hAnsi="Cambria Math"/>
          <w:i/>
        </w:rPr>
        <w:t>I</w:t>
      </w:r>
      <w:r w:rsidRPr="00EA5C7C">
        <w:rPr>
          <w:rFonts w:ascii="Cambria Math" w:hAnsi="Cambria Math"/>
          <w:i/>
          <w:vertAlign w:val="subscript"/>
        </w:rPr>
        <w:t>e</w:t>
      </w:r>
      <w:r>
        <w:t>, is determined by:</w:t>
      </w:r>
    </w:p>
    <w:p w14:paraId="3C0346C3" w14:textId="77777777" w:rsidR="006160F2" w:rsidRPr="00083B7D" w:rsidRDefault="00201121" w:rsidP="006160F2">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0≤t≤T</m:t>
                  </m:r>
                </m:lim>
              </m:limLow>
            </m:fName>
            <m:e>
              <m:d>
                <m:dPr>
                  <m:begChr m:val="{"/>
                  <m:endChr m:val="}"/>
                  <m:ctrlPr>
                    <w:rPr>
                      <w:rFonts w:ascii="Cambria Math" w:hAnsi="Cambria Math"/>
                      <w:i/>
                    </w:rPr>
                  </m:ctrlPr>
                </m:dPr>
                <m:e>
                  <m:r>
                    <w:rPr>
                      <w:rFonts w:ascii="Cambria Math" w:hAnsi="Cambria Math"/>
                    </w:rPr>
                    <m:t>I</m:t>
                  </m:r>
                  <m:d>
                    <m:dPr>
                      <m:ctrlPr>
                        <w:rPr>
                          <w:rFonts w:ascii="Cambria Math" w:hAnsi="Cambria Math"/>
                          <w:i/>
                        </w:rPr>
                      </m:ctrlPr>
                    </m:dPr>
                    <m:e>
                      <m:r>
                        <w:rPr>
                          <w:rFonts w:ascii="Cambria Math" w:hAnsi="Cambria Math"/>
                        </w:rPr>
                        <m:t>t</m:t>
                      </m:r>
                    </m:e>
                  </m:d>
                  <m:r>
                    <w:rPr>
                      <w:rFonts w:ascii="Cambria Math" w:hAnsi="Cambria Math"/>
                    </w:rPr>
                    <m:t>⨂ q</m:t>
                  </m:r>
                  <m:d>
                    <m:dPr>
                      <m:ctrlPr>
                        <w:rPr>
                          <w:rFonts w:ascii="Cambria Math" w:hAnsi="Cambria Math"/>
                          <w:i/>
                        </w:rPr>
                      </m:ctrlPr>
                    </m:dPr>
                    <m:e>
                      <m:r>
                        <w:rPr>
                          <w:rFonts w:ascii="Cambria Math" w:hAnsi="Cambria Math"/>
                        </w:rPr>
                        <m:t>t</m:t>
                      </m:r>
                    </m:e>
                  </m:d>
                </m:e>
              </m:d>
            </m:e>
          </m:func>
        </m:oMath>
      </m:oMathPara>
    </w:p>
    <w:p w14:paraId="1AB13DDC" w14:textId="47A4EDF5" w:rsidR="006160F2" w:rsidRDefault="006160F2" w:rsidP="006160F2">
      <w:pPr>
        <w:pStyle w:val="equation"/>
      </w:pPr>
      <w:bookmarkStart w:id="32" w:name="_Toc458073702"/>
      <w:r>
        <w:t>Modified Allard Method</w:t>
      </w:r>
      <w:bookmarkEnd w:id="32"/>
    </w:p>
    <w:p w14:paraId="79504ACE" w14:textId="77777777" w:rsidR="006160F2" w:rsidRDefault="006160F2" w:rsidP="006160F2">
      <w:pPr>
        <w:pStyle w:val="BodyText"/>
      </w:pPr>
      <w:r>
        <w:t>Where:</w:t>
      </w:r>
    </w:p>
    <w:p w14:paraId="1852AA90" w14:textId="77777777" w:rsidR="006160F2" w:rsidRDefault="006160F2" w:rsidP="006160F2">
      <w:pPr>
        <w:pStyle w:val="BodyText"/>
        <w:rPr>
          <w:rFonts w:eastAsiaTheme="minorEastAsia"/>
        </w:rPr>
      </w:pPr>
      <w:r>
        <w:t xml:space="preserve"> </w:t>
      </w:r>
      <w:r>
        <w:tab/>
      </w:r>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(a+t)</m:t>
                </m:r>
              </m:e>
              <m:sup>
                <m:r>
                  <w:rPr>
                    <w:rFonts w:ascii="Cambria Math" w:hAnsi="Cambria Math"/>
                  </w:rPr>
                  <m:t>2</m:t>
                </m:r>
              </m:sup>
            </m:sSup>
          </m:den>
        </m:f>
      </m:oMath>
    </w:p>
    <w:p w14:paraId="3666152E" w14:textId="77777777" w:rsidR="006160F2" w:rsidRDefault="006160F2" w:rsidP="006160F2">
      <w:pPr>
        <w:pStyle w:val="BodyText"/>
        <w:ind w:firstLine="708"/>
        <w:rPr>
          <w:rFonts w:eastAsiaTheme="minorEastAsia"/>
        </w:rPr>
      </w:pPr>
      <m:oMath>
        <m:r>
          <w:rPr>
            <w:rFonts w:ascii="Cambria Math" w:eastAsiaTheme="minorEastAsia" w:hAnsi="Cambria Math"/>
          </w:rPr>
          <m:t>a=0.2</m:t>
        </m:r>
      </m:oMath>
      <w:r>
        <w:rPr>
          <w:rFonts w:eastAsiaTheme="minorEastAsia"/>
        </w:rPr>
        <w:t xml:space="preserve"> for night time use </w:t>
      </w:r>
    </w:p>
    <w:p w14:paraId="2379182A" w14:textId="05474867" w:rsidR="000F7437" w:rsidRDefault="006160F2" w:rsidP="006160F2">
      <w:pPr>
        <w:pStyle w:val="BodyText"/>
        <w:ind w:firstLine="708"/>
        <w:rPr>
          <w:rFonts w:eastAsiaTheme="minorEastAsia"/>
        </w:rPr>
      </w:pPr>
      <w:r w:rsidRPr="00EA5C7C">
        <w:rPr>
          <w:rFonts w:ascii="Cambria Math" w:eastAsiaTheme="minorEastAsia" w:hAnsi="Cambria Math"/>
          <w:i/>
        </w:rPr>
        <w:t>T</w:t>
      </w:r>
      <w:r>
        <w:rPr>
          <w:rFonts w:eastAsiaTheme="minorEastAsia"/>
        </w:rPr>
        <w:t xml:space="preserve"> is the length of the flash (seconds).</w:t>
      </w:r>
    </w:p>
    <w:p w14:paraId="1D49BAA1" w14:textId="068CEAC3" w:rsidR="006160F2" w:rsidRDefault="00C41D6B" w:rsidP="006160F2">
      <w:pPr>
        <w:pStyle w:val="BodyText"/>
      </w:pPr>
      <w:ins w:id="33" w:author="Alwyn Williams" w:date="2016-08-04T11:10:00Z">
        <w:r>
          <w:fldChar w:fldCharType="begin"/>
        </w:r>
        <w:r>
          <w:instrText xml:space="preserve"> REF _Ref458072384 </w:instrText>
        </w:r>
      </w:ins>
      <w:r>
        <w:fldChar w:fldCharType="separate"/>
      </w:r>
      <w:ins w:id="34" w:author="Alwyn Williams" w:date="2016-08-04T11:10:00Z">
        <w:r>
          <w:t xml:space="preserve">Figure </w:t>
        </w:r>
        <w:r>
          <w:rPr>
            <w:noProof/>
          </w:rPr>
          <w:t>1</w:t>
        </w:r>
        <w:r>
          <w:fldChar w:fldCharType="end"/>
        </w:r>
      </w:ins>
      <w:del w:id="35" w:author="Alwyn Williams" w:date="2016-08-04T11:10:00Z">
        <w:r w:rsidR="006160F2" w:rsidDel="00C41D6B">
          <w:delText xml:space="preserve">Figure XXX </w:delText>
        </w:r>
      </w:del>
      <w:r w:rsidR="006160F2">
        <w:t>shows the Modified Allard visual impulse response function</w:t>
      </w:r>
      <w:r w:rsidR="00076EE9">
        <w:t xml:space="preserve">, </w:t>
      </w:r>
      <m:oMath>
        <m:r>
          <w:rPr>
            <w:rFonts w:ascii="Cambria Math" w:hAnsi="Cambria Math"/>
          </w:rPr>
          <m:t>q(t)</m:t>
        </m:r>
      </m:oMath>
      <w:r w:rsidR="00076EE9">
        <w:rPr>
          <w:rFonts w:eastAsiaTheme="minorEastAsia"/>
        </w:rPr>
        <w:t>,</w:t>
      </w:r>
      <w:r w:rsidR="006160F2">
        <w:t xml:space="preserve"> plotted as a function of time</w:t>
      </w:r>
      <w:r w:rsidR="00EE171C">
        <w:t>.</w:t>
      </w:r>
    </w:p>
    <w:p w14:paraId="42A05543" w14:textId="77777777" w:rsidR="00F02BBC" w:rsidRDefault="00F02BBC">
      <w:pPr>
        <w:pStyle w:val="BodyText"/>
        <w:keepNext/>
        <w:jc w:val="center"/>
        <w:rPr>
          <w:ins w:id="36" w:author="Alwyn Williams" w:date="2016-08-04T11:10:00Z"/>
        </w:rPr>
        <w:pPrChange w:id="37" w:author="Alwyn Williams" w:date="2016-08-04T11:10:00Z">
          <w:pPr>
            <w:pStyle w:val="BodyText"/>
            <w:jc w:val="center"/>
          </w:pPr>
        </w:pPrChange>
      </w:pPr>
      <w:ins w:id="38" w:author="Alwyn Williams" w:date="2016-08-04T11:09:00Z">
        <w:r w:rsidRPr="00F02BBC">
          <w:rPr>
            <w:noProof/>
            <w:lang w:val="en-IE" w:eastAsia="en-IE"/>
          </w:rPr>
          <w:drawing>
            <wp:inline distT="0" distB="0" distL="0" distR="0" wp14:anchorId="2ADC4202" wp14:editId="5EB1B843">
              <wp:extent cx="4514850" cy="2948257"/>
              <wp:effectExtent l="0" t="0" r="0" b="508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520439" cy="2951907"/>
                      </a:xfrm>
                      <a:prstGeom prst="rect">
                        <a:avLst/>
                      </a:prstGeom>
                    </pic:spPr>
                  </pic:pic>
                </a:graphicData>
              </a:graphic>
            </wp:inline>
          </w:drawing>
        </w:r>
      </w:ins>
    </w:p>
    <w:p w14:paraId="511E9A8C" w14:textId="1BE7D591" w:rsidR="00F02BBC" w:rsidRDefault="00F02BBC">
      <w:pPr>
        <w:pStyle w:val="Caption"/>
        <w:jc w:val="center"/>
        <w:rPr>
          <w:ins w:id="39" w:author="Alwyn Williams" w:date="2016-08-04T11:10:00Z"/>
        </w:rPr>
        <w:pPrChange w:id="40" w:author="Alwyn Williams" w:date="2016-08-04T11:10:00Z">
          <w:pPr>
            <w:pStyle w:val="BodyText"/>
          </w:pPr>
        </w:pPrChange>
      </w:pPr>
      <w:bookmarkStart w:id="41" w:name="_Ref458072384"/>
      <w:ins w:id="42" w:author="Alwyn Williams" w:date="2016-08-04T11:10:00Z">
        <w:r>
          <w:t xml:space="preserve">Figure </w:t>
        </w:r>
        <w:r>
          <w:fldChar w:fldCharType="begin"/>
        </w:r>
        <w:r>
          <w:instrText xml:space="preserve"> SEQ Figure \* ARABIC </w:instrText>
        </w:r>
      </w:ins>
      <w:r>
        <w:fldChar w:fldCharType="separate"/>
      </w:r>
      <w:ins w:id="43" w:author="Alwyn Williams" w:date="2016-08-04T11:10:00Z">
        <w:r>
          <w:rPr>
            <w:noProof/>
          </w:rPr>
          <w:t>1</w:t>
        </w:r>
        <w:r>
          <w:fldChar w:fldCharType="end"/>
        </w:r>
        <w:bookmarkEnd w:id="41"/>
        <w:r>
          <w:t xml:space="preserve"> Graphical representation of the Modified Allard Method Visual Impulse Function, q(t)</w:t>
        </w:r>
      </w:ins>
    </w:p>
    <w:p w14:paraId="0CD9D3BE" w14:textId="77777777" w:rsidR="00F02BBC" w:rsidRPr="00F02BBC" w:rsidRDefault="00F02BBC">
      <w:pPr>
        <w:rPr>
          <w:ins w:id="44" w:author="Alwyn Williams" w:date="2016-08-04T11:07:00Z"/>
        </w:rPr>
        <w:pPrChange w:id="45" w:author="Alwyn Williams" w:date="2016-08-04T11:10:00Z">
          <w:pPr>
            <w:pStyle w:val="BodyText"/>
          </w:pPr>
        </w:pPrChange>
      </w:pPr>
    </w:p>
    <w:p w14:paraId="77EFA8EF" w14:textId="7C506ADB" w:rsidR="00EE171C" w:rsidRDefault="00EE171C" w:rsidP="006160F2">
      <w:pPr>
        <w:pStyle w:val="BodyText"/>
      </w:pPr>
      <w:r w:rsidRPr="00EE171C">
        <w:t xml:space="preserve">The convolution can be obtained by calculating sum-products of the two functions, </w:t>
      </w:r>
      <w:r w:rsidRPr="00EE171C">
        <w:rPr>
          <w:rFonts w:ascii="Cambria Math" w:hAnsi="Cambria Math"/>
          <w:i/>
        </w:rPr>
        <w:t>I</w:t>
      </w:r>
      <w:r w:rsidRPr="00EE171C">
        <w:rPr>
          <w:rFonts w:ascii="Cambria Math" w:hAnsi="Cambria Math"/>
        </w:rPr>
        <w:t>(</w:t>
      </w:r>
      <w:r w:rsidRPr="00EE171C">
        <w:rPr>
          <w:rFonts w:ascii="Cambria Math" w:hAnsi="Cambria Math"/>
          <w:i/>
        </w:rPr>
        <w:t>t</w:t>
      </w:r>
      <w:r w:rsidRPr="00EE171C">
        <w:rPr>
          <w:rFonts w:ascii="Cambria Math" w:hAnsi="Cambria Math"/>
        </w:rPr>
        <w:t>)</w:t>
      </w:r>
      <w:r w:rsidRPr="00EE171C">
        <w:t xml:space="preserve"> and the </w:t>
      </w:r>
      <m:oMath>
        <m:r>
          <w:rPr>
            <w:rFonts w:ascii="Cambria Math" w:hAnsi="Cambria Math"/>
          </w:rPr>
          <m:t>q(t)</m:t>
        </m:r>
      </m:oMath>
      <w:r>
        <w:rPr>
          <w:rFonts w:eastAsiaTheme="minorEastAsia"/>
        </w:rPr>
        <w:t xml:space="preserve"> </w:t>
      </w:r>
      <w:r>
        <w:t>function, as</w:t>
      </w:r>
      <w:r w:rsidRPr="00EE171C">
        <w:t xml:space="preserve"> the reverse </w:t>
      </w:r>
      <m:oMath>
        <m:r>
          <w:rPr>
            <w:rFonts w:ascii="Cambria Math" w:hAnsi="Cambria Math"/>
          </w:rPr>
          <m:t>q(t)</m:t>
        </m:r>
      </m:oMath>
      <w:r>
        <w:rPr>
          <w:rFonts w:eastAsiaTheme="minorEastAsia"/>
        </w:rPr>
        <w:t xml:space="preserve"> </w:t>
      </w:r>
      <w:r w:rsidRPr="00EE171C">
        <w:t>function is moved along relative to I(t).  This method is suitable for discrete data sets as obtained by digitised measurements of time-resolved flash data and gives rise to the discrete equation:</w:t>
      </w:r>
    </w:p>
    <w:p w14:paraId="066C1CC6" w14:textId="77777777" w:rsidR="00600CEB" w:rsidRPr="00083B7D" w:rsidRDefault="00600CEB" w:rsidP="00600CEB">
      <w:pPr>
        <w:pStyle w:val="BodyText"/>
        <w:rPr>
          <w:rFonts w:eastAsiaTheme="minorEastAsia"/>
          <w:lang w:eastAsia="en-GB"/>
        </w:rPr>
      </w:pPr>
      <m:oMathPara>
        <m:oMath>
          <m:r>
            <w:rPr>
              <w:rFonts w:ascii="Cambria Math" w:hAnsi="Cambria Math"/>
              <w:lang w:eastAsia="en-GB"/>
            </w:rPr>
            <m:t>i</m:t>
          </m:r>
          <m:d>
            <m:dPr>
              <m:ctrlPr>
                <w:rPr>
                  <w:rFonts w:ascii="Cambria Math" w:hAnsi="Cambria Math"/>
                  <w:i/>
                  <w:lang w:eastAsia="en-GB"/>
                </w:rPr>
              </m:ctrlPr>
            </m:dPr>
            <m:e>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e>
          </m:d>
          <m:r>
            <w:rPr>
              <w:rFonts w:ascii="Cambria Math" w:hAnsi="Cambria Math"/>
              <w:lang w:eastAsia="en-GB"/>
            </w:rPr>
            <m:t>=</m:t>
          </m:r>
          <m:nary>
            <m:naryPr>
              <m:chr m:val="∑"/>
              <m:ctrlPr>
                <w:rPr>
                  <w:rFonts w:ascii="Cambria Math" w:hAnsi="Cambria Math"/>
                  <w:i/>
                  <w:lang w:eastAsia="en-GB"/>
                </w:rPr>
              </m:ctrlPr>
            </m:naryPr>
            <m:sub>
              <m:r>
                <w:rPr>
                  <w:rFonts w:ascii="Cambria Math" w:hAnsi="Cambria Math"/>
                </w:rPr>
                <m:t>k=0</m:t>
              </m:r>
            </m:sub>
            <m:sup>
              <m:r>
                <w:rPr>
                  <w:rFonts w:ascii="Cambria Math" w:hAnsi="Cambria Math"/>
                </w:rPr>
                <m:t>N</m:t>
              </m:r>
            </m:sup>
            <m:e>
              <m:r>
                <w:rPr>
                  <w:rFonts w:ascii="Cambria Math" w:hAnsi="Cambria Math"/>
                  <w:lang w:eastAsia="en-GB"/>
                </w:rPr>
                <m:t>I(</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k</m:t>
                  </m:r>
                </m:sub>
              </m:sSub>
              <m:r>
                <w:rPr>
                  <w:rFonts w:ascii="Cambria Math" w:hAnsi="Cambria Math"/>
                  <w:lang w:eastAsia="en-GB"/>
                </w:rPr>
                <m:t>)∙q(</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k</m:t>
                  </m:r>
                </m:sub>
              </m:sSub>
              <m:r>
                <w:rPr>
                  <w:rFonts w:ascii="Cambria Math" w:hAnsi="Cambria Math"/>
                  <w:lang w:eastAsia="en-GB"/>
                </w:rPr>
                <m:t>)</m:t>
              </m:r>
            </m:e>
          </m:nary>
        </m:oMath>
      </m:oMathPara>
    </w:p>
    <w:p w14:paraId="7C988C73" w14:textId="09C9C620" w:rsidR="00600CEB" w:rsidRPr="004C7DD9" w:rsidRDefault="00600CEB" w:rsidP="00600CEB">
      <w:pPr>
        <w:pStyle w:val="equation"/>
        <w:rPr>
          <w:rFonts w:eastAsiaTheme="minorEastAsia"/>
          <w:lang w:eastAsia="en-GB"/>
        </w:rPr>
      </w:pPr>
      <w:bookmarkStart w:id="46" w:name="_Toc458073703"/>
      <w:r>
        <w:rPr>
          <w:rFonts w:eastAsiaTheme="minorEastAsia"/>
          <w:lang w:eastAsia="en-GB"/>
        </w:rPr>
        <w:t>Discrete Convolution Equation</w:t>
      </w:r>
      <w:bookmarkEnd w:id="46"/>
    </w:p>
    <w:p w14:paraId="035124A6" w14:textId="77777777" w:rsidR="00600CEB" w:rsidRDefault="00600CEB" w:rsidP="00600CEB">
      <w:pPr>
        <w:pStyle w:val="BodyText"/>
        <w:rPr>
          <w:rFonts w:eastAsiaTheme="minorEastAsia"/>
          <w:lang w:eastAsia="en-GB"/>
        </w:rPr>
      </w:pPr>
      <w:r>
        <w:rPr>
          <w:rFonts w:eastAsiaTheme="minorEastAsia"/>
          <w:lang w:eastAsia="en-GB"/>
        </w:rPr>
        <w:t>Where:</w:t>
      </w:r>
    </w:p>
    <w:p w14:paraId="5AF793FF" w14:textId="77777777" w:rsidR="00600CEB" w:rsidRDefault="00600CEB" w:rsidP="00600CEB">
      <w:pPr>
        <w:pStyle w:val="BodyText"/>
        <w:rPr>
          <w:rFonts w:eastAsiaTheme="minorEastAsia"/>
        </w:rPr>
      </w:pPr>
      <w:r>
        <w:rPr>
          <w:rFonts w:eastAsiaTheme="minorEastAsia"/>
          <w:lang w:eastAsia="en-GB"/>
        </w:rPr>
        <w:t xml:space="preserve"> </w:t>
      </w:r>
      <w:r>
        <w:rPr>
          <w:rFonts w:eastAsiaTheme="minorEastAsia"/>
          <w:lang w:eastAsia="en-GB"/>
        </w:rPr>
        <w:tab/>
      </w:r>
      <m:oMath>
        <m:r>
          <w:rPr>
            <w:rFonts w:ascii="Cambria Math" w:hAnsi="Cambria Math"/>
          </w:rPr>
          <m:t>q</m:t>
        </m:r>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a</m:t>
            </m:r>
          </m:num>
          <m:den>
            <m:sSup>
              <m:sSupPr>
                <m:ctrlPr>
                  <w:rPr>
                    <w:rFonts w:ascii="Cambria Math" w:hAnsi="Cambria Math"/>
                    <w:i/>
                  </w:rPr>
                </m:ctrlPr>
              </m:sSupPr>
              <m:e>
                <m:r>
                  <w:rPr>
                    <w:rFonts w:ascii="Cambria Math" w:hAnsi="Cambria Math"/>
                  </w:rPr>
                  <m:t>(a+t)</m:t>
                </m:r>
              </m:e>
              <m:sup>
                <m:r>
                  <w:rPr>
                    <w:rFonts w:ascii="Cambria Math" w:hAnsi="Cambria Math"/>
                  </w:rPr>
                  <m:t>2</m:t>
                </m:r>
              </m:sup>
            </m:sSup>
          </m:den>
        </m:f>
      </m:oMath>
    </w:p>
    <w:p w14:paraId="66F59778" w14:textId="77777777" w:rsidR="00600CEB" w:rsidRDefault="00600CEB" w:rsidP="00600CEB">
      <w:pPr>
        <w:pStyle w:val="BodyText"/>
        <w:ind w:firstLine="708"/>
        <w:rPr>
          <w:rFonts w:eastAsiaTheme="minorEastAsia"/>
        </w:rPr>
      </w:pPr>
      <m:oMath>
        <m:r>
          <w:rPr>
            <w:rFonts w:ascii="Cambria Math" w:eastAsiaTheme="minorEastAsia" w:hAnsi="Cambria Math"/>
          </w:rPr>
          <m:t>a=0.2</m:t>
        </m:r>
      </m:oMath>
      <w:r>
        <w:rPr>
          <w:rFonts w:eastAsiaTheme="minorEastAsia"/>
        </w:rPr>
        <w:t xml:space="preserve"> for night time use</w:t>
      </w:r>
    </w:p>
    <w:p w14:paraId="1CC27E56" w14:textId="014F7452" w:rsidR="00600CEB" w:rsidRDefault="00600CEB" w:rsidP="00600CEB">
      <w:pPr>
        <w:pStyle w:val="BodyText"/>
        <w:ind w:firstLine="708"/>
        <w:rPr>
          <w:rFonts w:eastAsiaTheme="minorEastAsia"/>
        </w:rPr>
      </w:pPr>
      <w:r w:rsidRPr="00600CEB">
        <w:rPr>
          <w:rFonts w:ascii="Cambria Math" w:eastAsiaTheme="minorEastAsia" w:hAnsi="Cambria Math"/>
          <w:i/>
        </w:rPr>
        <w:t>I</w:t>
      </w:r>
      <w:r>
        <w:rPr>
          <w:rFonts w:eastAsiaTheme="minorEastAsia"/>
        </w:rPr>
        <w:t>(</w:t>
      </w:r>
      <w:r w:rsidRPr="00600CEB">
        <w:rPr>
          <w:rFonts w:ascii="Cambria Math" w:eastAsiaTheme="minorEastAsia" w:hAnsi="Cambria Math"/>
          <w:i/>
        </w:rPr>
        <w:t>t</w:t>
      </w:r>
      <w:r>
        <w:rPr>
          <w:rFonts w:eastAsiaTheme="minorEastAsia"/>
        </w:rPr>
        <w:t xml:space="preserve">) is sampled at </w:t>
      </w:r>
      <w:r w:rsidRPr="00600CEB">
        <w:rPr>
          <w:rFonts w:ascii="Cambria Math" w:eastAsiaTheme="minorEastAsia" w:hAnsi="Cambria Math"/>
          <w:i/>
        </w:rPr>
        <w:t>t</w:t>
      </w:r>
      <w:r w:rsidRPr="00600CEB">
        <w:rPr>
          <w:rFonts w:ascii="Cambria Math" w:eastAsiaTheme="minorEastAsia" w:hAnsi="Cambria Math"/>
          <w:i/>
          <w:vertAlign w:val="subscript"/>
        </w:rPr>
        <w:t>0</w:t>
      </w:r>
      <w:r>
        <w:rPr>
          <w:rFonts w:eastAsiaTheme="minorEastAsia"/>
        </w:rPr>
        <w:t xml:space="preserve">, </w:t>
      </w:r>
      <w:r w:rsidRPr="00600CEB">
        <w:rPr>
          <w:rFonts w:ascii="Cambria Math" w:eastAsiaTheme="minorEastAsia" w:hAnsi="Cambria Math"/>
          <w:i/>
        </w:rPr>
        <w:t>t</w:t>
      </w:r>
      <w:r w:rsidRPr="00600CEB">
        <w:rPr>
          <w:rFonts w:ascii="Cambria Math" w:eastAsiaTheme="minorEastAsia" w:hAnsi="Cambria Math"/>
          <w:i/>
          <w:vertAlign w:val="subscript"/>
        </w:rPr>
        <w:t>1</w:t>
      </w:r>
      <w:r>
        <w:rPr>
          <w:rFonts w:eastAsiaTheme="minorEastAsia"/>
        </w:rPr>
        <w:t xml:space="preserve">, </w:t>
      </w:r>
      <w:r w:rsidRPr="00600CEB">
        <w:rPr>
          <w:rFonts w:ascii="Cambria Math" w:eastAsiaTheme="minorEastAsia" w:hAnsi="Cambria Math"/>
          <w:i/>
        </w:rPr>
        <w:t>t</w:t>
      </w:r>
      <w:r w:rsidRPr="00600CEB">
        <w:rPr>
          <w:rFonts w:ascii="Cambria Math" w:eastAsiaTheme="minorEastAsia" w:hAnsi="Cambria Math"/>
          <w:i/>
          <w:vertAlign w:val="subscript"/>
        </w:rPr>
        <w:t>2</w:t>
      </w:r>
      <w:r>
        <w:rPr>
          <w:rFonts w:eastAsiaTheme="minorEastAsia"/>
        </w:rPr>
        <w:t xml:space="preserve">, …, </w:t>
      </w:r>
      <w:r w:rsidRPr="00600CEB">
        <w:rPr>
          <w:rFonts w:ascii="Cambria Math" w:eastAsiaTheme="minorEastAsia" w:hAnsi="Cambria Math"/>
          <w:i/>
        </w:rPr>
        <w:t>t</w:t>
      </w:r>
      <w:r w:rsidRPr="00600CEB">
        <w:rPr>
          <w:rFonts w:ascii="Cambria Math" w:eastAsiaTheme="minorEastAsia" w:hAnsi="Cambria Math"/>
          <w:i/>
          <w:vertAlign w:val="subscript"/>
        </w:rPr>
        <w:t>N</w:t>
      </w:r>
      <w:r>
        <w:rPr>
          <w:rFonts w:eastAsiaTheme="minorEastAsia"/>
        </w:rPr>
        <w:t xml:space="preserve"> over the entire flash duration</w:t>
      </w:r>
    </w:p>
    <w:p w14:paraId="76C0D4C5" w14:textId="77777777" w:rsidR="00600CEB" w:rsidRDefault="00600CEB" w:rsidP="00600CEB">
      <w:pPr>
        <w:pStyle w:val="BodyText"/>
        <w:ind w:firstLine="708"/>
        <w:rPr>
          <w:rFonts w:eastAsiaTheme="minorEastAsia"/>
        </w:rPr>
      </w:pPr>
      <w:r>
        <w:rPr>
          <w:rFonts w:ascii="Cambria Math" w:eastAsiaTheme="minorEastAsia" w:hAnsi="Cambria Math"/>
          <w:i/>
        </w:rPr>
        <w:t>N</w:t>
      </w:r>
      <w:r>
        <w:rPr>
          <w:rFonts w:eastAsiaTheme="minorEastAsia"/>
        </w:rPr>
        <w:t xml:space="preserve"> is the number of data points</w:t>
      </w:r>
    </w:p>
    <w:p w14:paraId="5EAF8545" w14:textId="77777777" w:rsidR="00600CEB" w:rsidRDefault="00600CEB" w:rsidP="00600CEB">
      <w:pPr>
        <w:pStyle w:val="BodyText"/>
        <w:ind w:firstLine="708"/>
      </w:pPr>
      <w:r w:rsidRPr="00B759D5">
        <w:rPr>
          <w:rFonts w:ascii="Cambria Math" w:hAnsi="Cambria Math"/>
          <w:i/>
        </w:rPr>
        <w:t>t</w:t>
      </w:r>
      <w:r w:rsidRPr="00B759D5">
        <w:rPr>
          <w:rFonts w:ascii="Cambria Math" w:hAnsi="Cambria Math"/>
          <w:i/>
          <w:vertAlign w:val="subscript"/>
        </w:rPr>
        <w:t>k</w:t>
      </w:r>
      <w:r w:rsidRPr="00B759D5">
        <w:rPr>
          <w:i/>
        </w:rPr>
        <w:t xml:space="preserve"> </w:t>
      </w:r>
      <w:r>
        <w:t>is the time of the k-th data point</w:t>
      </w:r>
    </w:p>
    <w:p w14:paraId="0E98A413" w14:textId="77777777" w:rsidR="00600CEB" w:rsidRPr="00B759D5" w:rsidRDefault="00600CEB" w:rsidP="00600CEB">
      <w:pPr>
        <w:pStyle w:val="BodyText"/>
        <w:ind w:firstLine="708"/>
      </w:pPr>
      <w:r w:rsidRPr="00B759D5">
        <w:rPr>
          <w:rFonts w:ascii="Cambria Math" w:hAnsi="Cambria Math"/>
          <w:i/>
        </w:rPr>
        <w:t>t</w:t>
      </w:r>
      <w:r w:rsidRPr="00B759D5">
        <w:rPr>
          <w:rFonts w:ascii="Cambria Math" w:hAnsi="Cambria Math"/>
          <w:i/>
          <w:vertAlign w:val="subscript"/>
        </w:rPr>
        <w:t>j</w:t>
      </w:r>
      <w:r w:rsidRPr="00B759D5">
        <w:rPr>
          <w:vertAlign w:val="subscript"/>
        </w:rPr>
        <w:t xml:space="preserve"> </w:t>
      </w:r>
      <w:r>
        <w:t>is the time of the j-th data point</w:t>
      </w:r>
    </w:p>
    <w:p w14:paraId="61474698" w14:textId="685B1173" w:rsidR="00600CEB" w:rsidRDefault="00600CEB" w:rsidP="006160F2">
      <w:pPr>
        <w:pStyle w:val="BodyText"/>
      </w:pPr>
      <w:r w:rsidRPr="00600CEB">
        <w:t xml:space="preserve">A computer spreadsheet ‘SUMPRODUCT’ function may be used to convolve I(t) and reverse q(t) functions in order to determine the effective intensity of a measured flash profile.  Discrete time steps for both functions should be </w:t>
      </w:r>
      <w:r w:rsidRPr="00600CEB">
        <w:lastRenderedPageBreak/>
        <w:t>the same.</w:t>
      </w:r>
      <w:r w:rsidR="00EA6A38">
        <w:t xml:space="preserve"> </w:t>
      </w:r>
      <w:r w:rsidR="00EA6A38">
        <w:fldChar w:fldCharType="begin"/>
      </w:r>
      <w:r w:rsidR="00EA6A38">
        <w:instrText xml:space="preserve"> REF _Ref457829548 </w:instrText>
      </w:r>
      <w:r w:rsidR="00EA6A38">
        <w:fldChar w:fldCharType="separate"/>
      </w:r>
      <w:r w:rsidR="00EA6A38">
        <w:t xml:space="preserve">Figure </w:t>
      </w:r>
      <w:r w:rsidR="00EA6A38">
        <w:rPr>
          <w:noProof/>
        </w:rPr>
        <w:t>1</w:t>
      </w:r>
      <w:r w:rsidR="00EA6A38">
        <w:fldChar w:fldCharType="end"/>
      </w:r>
      <w:r w:rsidR="00EA6A38">
        <w:t xml:space="preserve"> shows graphically the measured flash (dark blue) and the q(t) function (purple) used in an example. The resulting convolution product, i(t), is show in red.</w:t>
      </w:r>
    </w:p>
    <w:p w14:paraId="70D03DA5" w14:textId="77777777" w:rsidR="00EA6A38" w:rsidRDefault="00EA6A38" w:rsidP="00EA6A38">
      <w:pPr>
        <w:pStyle w:val="BodyText"/>
        <w:keepNext/>
        <w:jc w:val="center"/>
      </w:pPr>
      <w:r>
        <w:rPr>
          <w:noProof/>
          <w:lang w:val="en-IE" w:eastAsia="en-IE"/>
        </w:rPr>
        <w:drawing>
          <wp:inline distT="0" distB="0" distL="0" distR="0" wp14:anchorId="7ABF35FA" wp14:editId="1486A31F">
            <wp:extent cx="4385945" cy="2692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385945" cy="2692400"/>
                    </a:xfrm>
                    <a:prstGeom prst="rect">
                      <a:avLst/>
                    </a:prstGeom>
                    <a:noFill/>
                    <a:ln>
                      <a:noFill/>
                    </a:ln>
                  </pic:spPr>
                </pic:pic>
              </a:graphicData>
            </a:graphic>
          </wp:inline>
        </w:drawing>
      </w:r>
    </w:p>
    <w:p w14:paraId="7D2A5B8E" w14:textId="2A19F324" w:rsidR="00EA6A38" w:rsidRDefault="00EA6A38" w:rsidP="00EA6A38">
      <w:pPr>
        <w:pStyle w:val="Caption"/>
        <w:jc w:val="center"/>
      </w:pPr>
      <w:bookmarkStart w:id="47" w:name="_Ref457829548"/>
      <w:r>
        <w:t xml:space="preserve">Figure </w:t>
      </w:r>
      <w:r>
        <w:fldChar w:fldCharType="begin"/>
      </w:r>
      <w:r>
        <w:instrText xml:space="preserve"> SEQ Figure \* ARABIC </w:instrText>
      </w:r>
      <w:r>
        <w:fldChar w:fldCharType="separate"/>
      </w:r>
      <w:ins w:id="48" w:author="Alwyn Williams" w:date="2016-08-04T11:10:00Z">
        <w:r w:rsidR="00F02BBC">
          <w:rPr>
            <w:noProof/>
          </w:rPr>
          <w:t>2</w:t>
        </w:r>
      </w:ins>
      <w:del w:id="49" w:author="Alwyn Williams" w:date="2016-08-04T11:10:00Z">
        <w:r w:rsidR="0027510B" w:rsidDel="00F02BBC">
          <w:rPr>
            <w:noProof/>
          </w:rPr>
          <w:delText>1</w:delText>
        </w:r>
      </w:del>
      <w:r>
        <w:fldChar w:fldCharType="end"/>
      </w:r>
      <w:bookmarkEnd w:id="47"/>
      <w:r>
        <w:t xml:space="preserve"> Flash profile with resultant convolution using the Modified Allard Method</w:t>
      </w:r>
    </w:p>
    <w:p w14:paraId="65E6621E" w14:textId="77777777" w:rsidR="00EA6A38" w:rsidRDefault="00EA6A38" w:rsidP="00EA6A38">
      <w:pPr>
        <w:pStyle w:val="BodyText"/>
      </w:pPr>
    </w:p>
    <w:p w14:paraId="40917F8C" w14:textId="524F0D7C" w:rsidR="00EA6A38" w:rsidRDefault="00EA6A38" w:rsidP="00EA6A38">
      <w:pPr>
        <w:pStyle w:val="BodyText"/>
      </w:pPr>
      <w:r>
        <w:t>The effective intensity value is the maximum of the convolution, such that:</w:t>
      </w:r>
    </w:p>
    <w:p w14:paraId="42DEDCBB" w14:textId="77777777" w:rsidR="00EA6A38" w:rsidRPr="00B759D5" w:rsidRDefault="00201121" w:rsidP="00EA6A38">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unc>
            <m:funcPr>
              <m:ctrlPr>
                <w:rPr>
                  <w:rFonts w:ascii="Cambria Math" w:hAnsi="Cambria Math"/>
                  <w:i/>
                  <w:lang w:eastAsia="en-GB"/>
                </w:rPr>
              </m:ctrlPr>
            </m:funcPr>
            <m:fName>
              <m:limLow>
                <m:limLowPr>
                  <m:ctrlPr>
                    <w:rPr>
                      <w:rFonts w:ascii="Cambria Math" w:hAnsi="Cambria Math"/>
                      <w:i/>
                      <w:lang w:eastAsia="en-GB"/>
                    </w:rPr>
                  </m:ctrlPr>
                </m:limLowPr>
                <m:e>
                  <m:r>
                    <m:rPr>
                      <m:sty m:val="p"/>
                    </m:rPr>
                    <w:rPr>
                      <w:rFonts w:ascii="Cambria Math" w:hAnsi="Cambria Math"/>
                    </w:rPr>
                    <m:t>max</m:t>
                  </m:r>
                </m:e>
                <m:lim/>
              </m:limLow>
            </m:fName>
            <m:e>
              <m:d>
                <m:dPr>
                  <m:begChr m:val="{"/>
                  <m:endChr m:val="}"/>
                  <m:ctrlPr>
                    <w:rPr>
                      <w:rFonts w:ascii="Cambria Math" w:hAnsi="Cambria Math"/>
                      <w:i/>
                      <w:lang w:eastAsia="en-GB"/>
                    </w:rPr>
                  </m:ctrlPr>
                </m:dPr>
                <m:e>
                  <m:r>
                    <w:rPr>
                      <w:rFonts w:ascii="Cambria Math" w:hAnsi="Cambria Math"/>
                      <w:lang w:eastAsia="en-GB"/>
                    </w:rPr>
                    <m:t>i(</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j</m:t>
                      </m:r>
                    </m:sub>
                  </m:sSub>
                  <m:r>
                    <w:rPr>
                      <w:rFonts w:ascii="Cambria Math" w:hAnsi="Cambria Math"/>
                      <w:lang w:eastAsia="en-GB"/>
                    </w:rPr>
                    <m:t>)</m:t>
                  </m:r>
                </m:e>
              </m:d>
            </m:e>
          </m:func>
        </m:oMath>
      </m:oMathPara>
    </w:p>
    <w:p w14:paraId="268E79AE" w14:textId="11FA08E6" w:rsidR="00EA6A38" w:rsidRDefault="00EA6A38" w:rsidP="00EA6A38">
      <w:pPr>
        <w:pStyle w:val="equation"/>
      </w:pPr>
      <w:bookmarkStart w:id="50" w:name="_Toc458073704"/>
      <w:r>
        <w:t>Effective intensity from the discrete convolution equation</w:t>
      </w:r>
      <w:bookmarkEnd w:id="50"/>
    </w:p>
    <w:p w14:paraId="3B1439CC" w14:textId="3E2F2CD7" w:rsidR="00EA6A38" w:rsidRDefault="00EA6A38" w:rsidP="00EA6A38">
      <w:pPr>
        <w:pStyle w:val="BodyText"/>
      </w:pPr>
      <w:r>
        <w:t xml:space="preserve">In </w:t>
      </w:r>
      <w:r>
        <w:fldChar w:fldCharType="begin"/>
      </w:r>
      <w:r>
        <w:instrText xml:space="preserve"> REF _Ref457829548 </w:instrText>
      </w:r>
      <w:r>
        <w:fldChar w:fldCharType="separate"/>
      </w:r>
      <w:r>
        <w:t xml:space="preserve">Figure </w:t>
      </w:r>
      <w:r>
        <w:rPr>
          <w:noProof/>
        </w:rPr>
        <w:t>1</w:t>
      </w:r>
      <w:r>
        <w:fldChar w:fldCharType="end"/>
      </w:r>
      <w:r>
        <w:t xml:space="preserve">, it can be see that the maximum value of the convolution product has a maximum value of </w:t>
      </w:r>
      <w:r w:rsidR="001D3209">
        <w:t>approximately 120000 cd, so this would be the effective intensity of the flash shown in this figure.</w:t>
      </w:r>
    </w:p>
    <w:p w14:paraId="3FF0D795" w14:textId="77777777" w:rsidR="001D3209" w:rsidRDefault="001D3209" w:rsidP="001D3209">
      <w:pPr>
        <w:pStyle w:val="BodyText"/>
      </w:pPr>
      <w:r>
        <w:t>The advantages of the Modified Allard method are:</w:t>
      </w:r>
    </w:p>
    <w:p w14:paraId="158B4EAA" w14:textId="14269937" w:rsidR="001D3209" w:rsidRDefault="001D3209" w:rsidP="001D3209">
      <w:pPr>
        <w:pStyle w:val="Bullet1"/>
      </w:pPr>
      <w:r>
        <w:t>It is mathematically equivalent to the Blondel-Rey (and Form Factor) equation for rectangular pulses;</w:t>
      </w:r>
    </w:p>
    <w:p w14:paraId="1C5599F0" w14:textId="27D07F7D" w:rsidR="001D3209" w:rsidRDefault="001D3209" w:rsidP="001D3209">
      <w:pPr>
        <w:pStyle w:val="Bullet1"/>
      </w:pPr>
      <w:r>
        <w:t xml:space="preserve">It is suitable for train of pulses as validated by the visual experimental data </w:t>
      </w:r>
      <w:r w:rsidRPr="001D3209">
        <w:rPr>
          <w:highlight w:val="yellow"/>
        </w:rPr>
        <w:t>[12]</w:t>
      </w:r>
      <w:r>
        <w:t xml:space="preserve"> as well as by computational analysis;</w:t>
      </w:r>
    </w:p>
    <w:p w14:paraId="235AD094" w14:textId="736569A8" w:rsidR="00AB53EF" w:rsidRDefault="001D3209" w:rsidP="00AB53EF">
      <w:pPr>
        <w:pStyle w:val="Bullet1"/>
        <w:rPr>
          <w:ins w:id="51" w:author="Alwyn Williams" w:date="2016-08-04T11:28:00Z"/>
        </w:rPr>
      </w:pPr>
      <w:r>
        <w:t>The method can be realized by single readout analogue circuit, without requiring waveform recording and calculation by computer.</w:t>
      </w:r>
    </w:p>
    <w:p w14:paraId="149354DC" w14:textId="6C135212" w:rsidR="00AB53EF" w:rsidRDefault="00AB53EF">
      <w:pPr>
        <w:pStyle w:val="BodyText"/>
        <w:pPrChange w:id="52" w:author="Alwyn Williams" w:date="2016-08-04T11:28:00Z">
          <w:pPr>
            <w:pStyle w:val="Bullet1"/>
          </w:pPr>
        </w:pPrChange>
      </w:pPr>
      <w:ins w:id="53" w:author="Alwyn Williams" w:date="2016-08-04T11:28:00Z">
        <w:r>
          <w:t xml:space="preserve">More information on the computational considerations of applying the Modified Allard Method is shown in </w:t>
        </w:r>
      </w:ins>
      <w:ins w:id="54" w:author="Alwyn Williams" w:date="2016-08-04T11:29:00Z">
        <w:r>
          <w:fldChar w:fldCharType="begin"/>
        </w:r>
        <w:r>
          <w:instrText xml:space="preserve"> REF _Ref458073504 \r </w:instrText>
        </w:r>
      </w:ins>
      <w:r>
        <w:fldChar w:fldCharType="separate"/>
      </w:r>
      <w:ins w:id="55" w:author="Alwyn Williams" w:date="2016-08-04T11:29:00Z">
        <w:r>
          <w:t>ANNEX A</w:t>
        </w:r>
        <w:r>
          <w:fldChar w:fldCharType="end"/>
        </w:r>
        <w:r>
          <w:t>.</w:t>
        </w:r>
      </w:ins>
    </w:p>
    <w:p w14:paraId="2A577E28" w14:textId="18751234" w:rsidR="001D3209" w:rsidRDefault="00433060" w:rsidP="00B973DE">
      <w:pPr>
        <w:pStyle w:val="Heading2"/>
      </w:pPr>
      <w:bookmarkStart w:id="56" w:name="_Toc458073695"/>
      <w:r>
        <w:t xml:space="preserve">Effect of </w:t>
      </w:r>
      <w:r w:rsidR="00B973DE">
        <w:t>Repeated Flashes</w:t>
      </w:r>
      <w:bookmarkEnd w:id="56"/>
    </w:p>
    <w:p w14:paraId="65814676" w14:textId="77777777" w:rsidR="00B973DE" w:rsidRPr="00B973DE" w:rsidRDefault="00B973DE" w:rsidP="00B973DE">
      <w:pPr>
        <w:pStyle w:val="Heading2separationline"/>
      </w:pPr>
    </w:p>
    <w:p w14:paraId="38699279" w14:textId="77777777" w:rsidR="00C61DD7" w:rsidRDefault="00C61DD7" w:rsidP="00C61DD7">
      <w:pPr>
        <w:pStyle w:val="BodyText"/>
      </w:pPr>
      <w:r>
        <w:t xml:space="preserve">The methods of Schmidt-Clausen and Blondel-Rey can be applied only to single flashes.  In 1957 Douglas </w:t>
      </w:r>
      <w:r w:rsidRPr="00C61DD7">
        <w:rPr>
          <w:highlight w:val="yellow"/>
        </w:rPr>
        <w:t>[9]</w:t>
      </w:r>
      <w:r>
        <w:t xml:space="preserve"> proposed an extension of the Blondel-Rey-Douglas method to calculate the effective intensity of repeated flashes but his proposal is not considered to be of general validity and should be avoided.  Rapidly-repeated flashes produce an effective intensity higher than that of a single flash of the same kind </w:t>
      </w:r>
      <w:r w:rsidRPr="00C61DD7">
        <w:rPr>
          <w:highlight w:val="yellow"/>
        </w:rPr>
        <w:t>[12].</w:t>
      </w:r>
    </w:p>
    <w:p w14:paraId="6D5EE5CA" w14:textId="2D22992B" w:rsidR="00B973DE" w:rsidRDefault="00C61DD7" w:rsidP="00C61DD7">
      <w:pPr>
        <w:pStyle w:val="BodyText"/>
      </w:pPr>
      <w:r>
        <w:t>In the “Recommendations for the rhythmic characters of lights on aids to marine navigation”, May 1979 [</w:t>
      </w:r>
      <w:r w:rsidRPr="00C61DD7">
        <w:rPr>
          <w:highlight w:val="yellow"/>
        </w:rPr>
        <w:t>17],</w:t>
      </w:r>
      <w:r>
        <w:t xml:space="preserve"> IALA recommends a maximum rate of 300 flashes per minute for the Ultra Quick Light.  By inference, characters with rates exceeding 300 flashes per minute are not recommended.  For flash rates greater than 60 flashes per minute and less than or equal to 300 flashes per minute the effective intensity obtained using a single flash method (Schmidt-Clausen, Blondel-Rey or Blondel-Rey-Douglas) will result in an unacceptable underestimation of the effective intensity.  For rapidly-repeating flashes (greater than 60 flashes/minute and less than or equal to 300 </w:t>
      </w:r>
      <w:r>
        <w:lastRenderedPageBreak/>
        <w:t xml:space="preserve">flashes/minute) the effective intensity of the flash pattern should be calculated using the Modified Allard Method </w:t>
      </w:r>
      <w:del w:id="57" w:author="Alwyn Williams" w:date="2016-08-04T11:27:00Z">
        <w:r w:rsidDel="00AB53EF">
          <w:delText xml:space="preserve">(Method IV) </w:delText>
        </w:r>
      </w:del>
      <w:r>
        <w:t>taking into account at least 10 flashes.</w:t>
      </w:r>
    </w:p>
    <w:p w14:paraId="0C16F620" w14:textId="249EB131" w:rsidR="00C61DD7" w:rsidRDefault="00C61DD7" w:rsidP="00C61DD7">
      <w:pPr>
        <w:pStyle w:val="Heading3"/>
      </w:pPr>
      <w:bookmarkStart w:id="58" w:name="_Toc458073696"/>
      <w:r>
        <w:t>Talbot-Plateau Law for Very-Rapidly-Repeated Flashes</w:t>
      </w:r>
      <w:bookmarkEnd w:id="58"/>
    </w:p>
    <w:p w14:paraId="6367EA91" w14:textId="7273849C" w:rsidR="00C61DD7" w:rsidRDefault="00C61DD7" w:rsidP="00C61DD7">
      <w:pPr>
        <w:pStyle w:val="BodyText"/>
      </w:pPr>
      <w:r w:rsidRPr="00C61DD7">
        <w:t xml:space="preserve">It is recognized, however, that steady lights or lights with </w:t>
      </w:r>
      <w:r w:rsidR="001119C6" w:rsidRPr="00C61DD7">
        <w:t>discernible</w:t>
      </w:r>
      <w:r w:rsidRPr="00C61DD7">
        <w:t xml:space="preserve"> flashes may be simulated by very-rapidly-repeated flashes recurring at rates in excess of the fusion frequency.  For these, the intervals of darkness between flashes are not perceived and the Talbot-Plateau Law (see below) is used to model the effect of the very-rapidly-repeated flashes.</w:t>
      </w:r>
    </w:p>
    <w:p w14:paraId="6AD35E14" w14:textId="4615AE76" w:rsidR="00C61DD7" w:rsidRDefault="00C61DD7" w:rsidP="00C61DD7">
      <w:pPr>
        <w:pStyle w:val="BodyText"/>
      </w:pPr>
      <w:r w:rsidRPr="00C61DD7">
        <w:t>The effect of a train of identical flashes of any form repeated at a rate exceeding the flicker fusion frequency (~60Hz) is the same as the effect of a steady light with an intensity equal to the average intensity of the light with the very-rapidly-repeated flashes.  This applies only over the period of very-rapidly-repeating flashes.</w:t>
      </w:r>
    </w:p>
    <w:p w14:paraId="7802E9BA" w14:textId="4FF11D8A" w:rsidR="001119C6" w:rsidRPr="003B70C3" w:rsidRDefault="001119C6" w:rsidP="001119C6">
      <w:pPr>
        <w:pStyle w:val="BodyText"/>
      </w:pPr>
      <w:r w:rsidRPr="003B70C3">
        <w:t>Over the period of time</w:t>
      </w:r>
      <w:r w:rsidR="00972589">
        <w:t xml:space="preserve">, </w:t>
      </w:r>
      <w:r w:rsidR="00972589" w:rsidRPr="00972589">
        <w:rPr>
          <w:rFonts w:ascii="Cambria Math" w:hAnsi="Cambria Math"/>
          <w:i/>
        </w:rPr>
        <w:t>T</w:t>
      </w:r>
      <w:r w:rsidR="00972589">
        <w:t>,</w:t>
      </w:r>
      <w:r w:rsidRPr="003B70C3">
        <w:t xml:space="preserve"> of the very-rapidly-repeating flashes the integrated intensity is:</w:t>
      </w:r>
    </w:p>
    <w:p w14:paraId="7A9317BF" w14:textId="511169F0" w:rsidR="001119C6" w:rsidRPr="001119C6" w:rsidRDefault="001119C6" w:rsidP="00C61DD7">
      <w:pPr>
        <w:pStyle w:val="BodyText"/>
        <w:rPr>
          <w:rFonts w:eastAsiaTheme="minorEastAsia"/>
        </w:rPr>
      </w:pPr>
      <m:oMathPara>
        <m:oMath>
          <m:r>
            <w:rPr>
              <w:rFonts w:ascii="Cambria Math" w:hAnsi="Cambria Math"/>
            </w:rPr>
            <m:t>J=</m:t>
          </m:r>
          <m:nary>
            <m:naryPr>
              <m:limLoc m:val="undOvr"/>
              <m:ctrlPr>
                <w:rPr>
                  <w:rFonts w:ascii="Cambria Math" w:hAnsi="Cambria Math"/>
                  <w:i/>
                </w:rPr>
              </m:ctrlPr>
            </m:naryPr>
            <m:sub>
              <m:r>
                <w:rPr>
                  <w:rFonts w:ascii="Cambria Math" w:hAnsi="Cambria Math"/>
                </w:rPr>
                <m:t>t=0</m:t>
              </m:r>
            </m:sub>
            <m:sup>
              <m:r>
                <w:rPr>
                  <w:rFonts w:ascii="Cambria Math" w:hAnsi="Cambria Math"/>
                </w:rPr>
                <m:t>T</m:t>
              </m:r>
            </m:sup>
            <m:e>
              <m:r>
                <w:rPr>
                  <w:rFonts w:ascii="Cambria Math" w:hAnsi="Cambria Math"/>
                </w:rPr>
                <m:t>I</m:t>
              </m:r>
              <m:d>
                <m:dPr>
                  <m:ctrlPr>
                    <w:rPr>
                      <w:rFonts w:ascii="Cambria Math" w:hAnsi="Cambria Math"/>
                      <w:i/>
                    </w:rPr>
                  </m:ctrlPr>
                </m:dPr>
                <m:e>
                  <m:r>
                    <w:rPr>
                      <w:rFonts w:ascii="Cambria Math" w:hAnsi="Cambria Math"/>
                    </w:rPr>
                    <m:t>t</m:t>
                  </m:r>
                </m:e>
              </m:d>
              <m:r>
                <w:rPr>
                  <w:rFonts w:ascii="Cambria Math" w:hAnsi="Cambria Math"/>
                </w:rPr>
                <m:t>dt</m:t>
              </m:r>
            </m:e>
          </m:nary>
        </m:oMath>
      </m:oMathPara>
    </w:p>
    <w:p w14:paraId="47BA29C4" w14:textId="5C7F95E3" w:rsidR="001119C6" w:rsidRDefault="001119C6" w:rsidP="001119C6">
      <w:pPr>
        <w:pStyle w:val="equation"/>
      </w:pPr>
      <w:bookmarkStart w:id="59" w:name="_Toc458073705"/>
      <w:r>
        <w:t>Integrated intensity equation</w:t>
      </w:r>
      <w:bookmarkEnd w:id="59"/>
    </w:p>
    <w:p w14:paraId="35948B0B" w14:textId="08F5591F" w:rsidR="001119C6" w:rsidRDefault="001119C6" w:rsidP="001119C6">
      <w:pPr>
        <w:pStyle w:val="BodyText"/>
      </w:pPr>
      <w:r>
        <w:t>Where:</w:t>
      </w:r>
    </w:p>
    <w:p w14:paraId="4768BF1F" w14:textId="632DAFFC" w:rsidR="001119C6" w:rsidRDefault="001119C6" w:rsidP="001119C6">
      <w:pPr>
        <w:pStyle w:val="BodyText"/>
      </w:pPr>
      <w:r>
        <w:tab/>
      </w:r>
      <w:r w:rsidRPr="00972589">
        <w:rPr>
          <w:rFonts w:ascii="Cambria Math" w:hAnsi="Cambria Math"/>
          <w:i/>
        </w:rPr>
        <w:t>I</w:t>
      </w:r>
      <w:r w:rsidR="0018409B">
        <w:rPr>
          <w:rFonts w:ascii="Cambria Math" w:hAnsi="Cambria Math"/>
        </w:rPr>
        <w:t>(</w:t>
      </w:r>
      <w:r w:rsidR="0018409B" w:rsidRPr="0018409B">
        <w:rPr>
          <w:rFonts w:ascii="Cambria Math" w:hAnsi="Cambria Math"/>
          <w:i/>
        </w:rPr>
        <w:t>t</w:t>
      </w:r>
      <w:r w:rsidR="0018409B">
        <w:rPr>
          <w:rFonts w:ascii="Cambria Math" w:hAnsi="Cambria Math"/>
        </w:rPr>
        <w:t>)</w:t>
      </w:r>
      <w:r>
        <w:t xml:space="preserve"> is the instantaneous light intensity (cd)</w:t>
      </w:r>
    </w:p>
    <w:p w14:paraId="5F6FAF03" w14:textId="5A99F8CE" w:rsidR="00972589" w:rsidRPr="001119C6" w:rsidRDefault="00972589" w:rsidP="00972589">
      <w:pPr>
        <w:pStyle w:val="BodyText"/>
        <w:ind w:firstLine="708"/>
      </w:pPr>
      <w:r w:rsidRPr="00972589">
        <w:rPr>
          <w:rFonts w:ascii="Cambria Math" w:hAnsi="Cambria Math"/>
          <w:i/>
        </w:rPr>
        <w:t>T</w:t>
      </w:r>
      <w:r>
        <w:t xml:space="preserve"> corresponds to the period of integration (s)</w:t>
      </w:r>
    </w:p>
    <w:p w14:paraId="5FEAD432" w14:textId="77777777" w:rsidR="00972589" w:rsidRDefault="00972589" w:rsidP="001119C6">
      <w:pPr>
        <w:pStyle w:val="BodyText"/>
      </w:pPr>
    </w:p>
    <w:p w14:paraId="5952E748" w14:textId="6BB2504E" w:rsidR="001119C6" w:rsidRDefault="001119C6" w:rsidP="001119C6">
      <w:pPr>
        <w:pStyle w:val="BodyText"/>
      </w:pPr>
      <w:r>
        <w:t xml:space="preserve">The </w:t>
      </w:r>
      <w:r w:rsidR="00972589">
        <w:t xml:space="preserve">average </w:t>
      </w:r>
      <w:r>
        <w:t>intensity of the light with the same effect is therefore:</w:t>
      </w:r>
    </w:p>
    <w:p w14:paraId="4BFC113C" w14:textId="10C1CDBD" w:rsidR="001119C6" w:rsidRPr="001119C6" w:rsidRDefault="00201121" w:rsidP="001119C6">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average</m:t>
              </m:r>
            </m:sub>
          </m:sSub>
          <m:r>
            <w:rPr>
              <w:rFonts w:ascii="Cambria Math" w:hAnsi="Cambria Math"/>
            </w:rPr>
            <m:t>=</m:t>
          </m:r>
          <m:f>
            <m:fPr>
              <m:ctrlPr>
                <w:rPr>
                  <w:rFonts w:ascii="Cambria Math" w:hAnsi="Cambria Math"/>
                  <w:i/>
                </w:rPr>
              </m:ctrlPr>
            </m:fPr>
            <m:num>
              <m:r>
                <w:rPr>
                  <w:rFonts w:ascii="Cambria Math" w:hAnsi="Cambria Math"/>
                </w:rPr>
                <m:t>J</m:t>
              </m:r>
            </m:num>
            <m:den>
              <m:r>
                <w:rPr>
                  <w:rFonts w:ascii="Cambria Math" w:hAnsi="Cambria Math"/>
                </w:rPr>
                <m:t>T</m:t>
              </m:r>
            </m:den>
          </m:f>
        </m:oMath>
      </m:oMathPara>
    </w:p>
    <w:p w14:paraId="6DC68741" w14:textId="0D7F5F73" w:rsidR="001119C6" w:rsidRDefault="001119C6" w:rsidP="001119C6">
      <w:pPr>
        <w:pStyle w:val="equation"/>
      </w:pPr>
      <w:bookmarkStart w:id="60" w:name="_Toc458073706"/>
      <w:r>
        <w:t>Talbot-Plateau average flash intensity</w:t>
      </w:r>
      <w:bookmarkEnd w:id="60"/>
    </w:p>
    <w:p w14:paraId="31FE4067" w14:textId="1F7891D9" w:rsidR="00972589" w:rsidRPr="003B70C3" w:rsidRDefault="00972589" w:rsidP="00972589">
      <w:pPr>
        <w:pStyle w:val="BodyText"/>
      </w:pPr>
      <w:r w:rsidRPr="003B70C3">
        <w:t xml:space="preserve">For an endless series of very-rapidly-repeated flashes the effective intensity will equal </w:t>
      </w:r>
      <w:r w:rsidRPr="00972589">
        <w:rPr>
          <w:rFonts w:ascii="Cambria Math" w:hAnsi="Cambria Math"/>
          <w:i/>
          <w:sz w:val="24"/>
        </w:rPr>
        <w:t>I</w:t>
      </w:r>
      <w:r w:rsidRPr="00972589">
        <w:rPr>
          <w:rFonts w:ascii="Cambria Math" w:hAnsi="Cambria Math"/>
          <w:sz w:val="20"/>
          <w:szCs w:val="20"/>
          <w:vertAlign w:val="subscript"/>
        </w:rPr>
        <w:t>average</w:t>
      </w:r>
      <w:r w:rsidRPr="003B70C3">
        <w:t>.  If the very-rapidly-repeating flashes collectively compose a discernible flash then the effective intensity of the light is calculated using a two-step process:</w:t>
      </w:r>
    </w:p>
    <w:p w14:paraId="01F96DFD" w14:textId="1D584227" w:rsidR="00972589" w:rsidRPr="003B70C3" w:rsidRDefault="00972589" w:rsidP="00972589">
      <w:pPr>
        <w:pStyle w:val="BodyText"/>
      </w:pPr>
      <w:r w:rsidRPr="003B70C3">
        <w:tab/>
        <w:t xml:space="preserve">Step 1: </w:t>
      </w:r>
      <w:r w:rsidRPr="003B70C3">
        <w:tab/>
        <w:t xml:space="preserve">Use Talbot-Plateau to find </w:t>
      </w:r>
      <w:r w:rsidRPr="00972589">
        <w:rPr>
          <w:rFonts w:ascii="Cambria Math" w:hAnsi="Cambria Math"/>
          <w:i/>
          <w:sz w:val="24"/>
        </w:rPr>
        <w:t>I</w:t>
      </w:r>
      <w:r w:rsidRPr="00972589">
        <w:rPr>
          <w:rFonts w:ascii="Cambria Math" w:hAnsi="Cambria Math"/>
          <w:sz w:val="20"/>
          <w:szCs w:val="20"/>
          <w:vertAlign w:val="subscript"/>
        </w:rPr>
        <w:t>average</w:t>
      </w:r>
      <w:r w:rsidRPr="003B70C3">
        <w:rPr>
          <w:sz w:val="20"/>
          <w:szCs w:val="20"/>
          <w:vertAlign w:val="subscript"/>
        </w:rPr>
        <w:t xml:space="preserve"> </w:t>
      </w:r>
      <w:r w:rsidRPr="003B70C3">
        <w:t>during the discernible flash</w:t>
      </w:r>
    </w:p>
    <w:p w14:paraId="58FD29B9" w14:textId="0895BFD2" w:rsidR="00972589" w:rsidRPr="003B70C3" w:rsidRDefault="00972589" w:rsidP="00972589">
      <w:pPr>
        <w:pStyle w:val="BodyText"/>
      </w:pPr>
      <w:r w:rsidRPr="003B70C3">
        <w:tab/>
        <w:t>Step 2:</w:t>
      </w:r>
      <w:r w:rsidRPr="003B70C3">
        <w:tab/>
        <w:t xml:space="preserve">Use </w:t>
      </w:r>
      <w:r w:rsidRPr="00972589">
        <w:rPr>
          <w:rFonts w:ascii="Cambria Math" w:hAnsi="Cambria Math"/>
          <w:i/>
          <w:sz w:val="24"/>
        </w:rPr>
        <w:t>I</w:t>
      </w:r>
      <w:r w:rsidRPr="00972589">
        <w:rPr>
          <w:rFonts w:ascii="Cambria Math" w:hAnsi="Cambria Math"/>
          <w:sz w:val="20"/>
          <w:szCs w:val="20"/>
          <w:vertAlign w:val="subscript"/>
        </w:rPr>
        <w:t>average</w:t>
      </w:r>
      <w:r w:rsidRPr="003B70C3">
        <w:rPr>
          <w:sz w:val="20"/>
          <w:szCs w:val="20"/>
          <w:vertAlign w:val="subscript"/>
        </w:rPr>
        <w:t xml:space="preserve"> </w:t>
      </w:r>
      <w:r>
        <w:t>in the Modified Allard Method</w:t>
      </w:r>
      <w:r w:rsidRPr="003B70C3">
        <w:t xml:space="preserve"> to calculate the effective intensity.</w:t>
      </w:r>
    </w:p>
    <w:p w14:paraId="03367B80" w14:textId="77777777" w:rsidR="00972589" w:rsidRDefault="00972589" w:rsidP="00972589">
      <w:pPr>
        <w:pStyle w:val="BodyText"/>
      </w:pPr>
      <w:r>
        <w:t>For a satisfactory simulation of continuous light, a flash rate in excess of 1200 flashes per minute is likely to be necessary.  The duration of flash will thus be somewhat less than 0.05 second, and there should be no difficulty in measuring J directly.  An electrical integrating circuit may be used in conjunction with the measurement photometer to model Talbot-Plateau law in hardware.  Digital integration may also be utilised in software, either in real-time measurements or to post-process measured results.  Whatever method of integration is used, careful attention should be paid to measurement calibration.</w:t>
      </w:r>
    </w:p>
    <w:p w14:paraId="4EDB6871" w14:textId="11B460C5" w:rsidR="00972589" w:rsidRPr="00972589" w:rsidRDefault="00972589" w:rsidP="00972589">
      <w:pPr>
        <w:pStyle w:val="Heading1"/>
      </w:pPr>
      <w:bookmarkStart w:id="61" w:name="_Toc458073697"/>
      <w:r>
        <w:t>Conclusions</w:t>
      </w:r>
      <w:bookmarkEnd w:id="61"/>
    </w:p>
    <w:p w14:paraId="38674449" w14:textId="77777777" w:rsidR="001D3209" w:rsidRDefault="001D3209" w:rsidP="001D3209">
      <w:pPr>
        <w:pStyle w:val="Heading1separatationline"/>
      </w:pPr>
    </w:p>
    <w:p w14:paraId="3FCFD281" w14:textId="5C1AA44B" w:rsidR="001D3209" w:rsidRDefault="001D3209" w:rsidP="001D3209">
      <w:pPr>
        <w:pStyle w:val="Bullet1"/>
      </w:pPr>
      <w:r>
        <w:t>Effective intensity is not an ideal method for determining the performance of a flashing Aid-to-Navigation signal light but, in the absence of any other suitable method, it may be used to calculate the luminous range of such a light until improved methods prevail;</w:t>
      </w:r>
    </w:p>
    <w:p w14:paraId="22CB848B" w14:textId="020D8F15" w:rsidR="001D3209" w:rsidRDefault="001D3209" w:rsidP="001D3209">
      <w:pPr>
        <w:pStyle w:val="Bullet1"/>
      </w:pPr>
      <w:r>
        <w:t>The Modified Allard method is the method recommended for determining the effective intensity of a marine AtoN signal light of any flash profile or multiple flash profiles at any repetition rate;</w:t>
      </w:r>
    </w:p>
    <w:p w14:paraId="017490EE" w14:textId="602E1C53" w:rsidR="001D3209" w:rsidRDefault="001D3209" w:rsidP="001D3209">
      <w:pPr>
        <w:pStyle w:val="Bullet1"/>
      </w:pPr>
      <w:r>
        <w:lastRenderedPageBreak/>
        <w:t>The Blondel-Rey method</w:t>
      </w:r>
      <w:ins w:id="62" w:author="Alwyn Williams" w:date="2016-08-04T11:30:00Z">
        <w:r w:rsidR="000140DF">
          <w:t xml:space="preserve">, </w:t>
        </w:r>
        <w:r w:rsidR="000140DF">
          <w:fldChar w:fldCharType="begin"/>
        </w:r>
        <w:r w:rsidR="000140DF">
          <w:instrText xml:space="preserve"> REF _Ref457830476 \r </w:instrText>
        </w:r>
      </w:ins>
      <w:r w:rsidR="000140DF">
        <w:fldChar w:fldCharType="separate"/>
      </w:r>
      <w:ins w:id="63" w:author="Alwyn Williams" w:date="2016-08-04T11:30:00Z">
        <w:r w:rsidR="000140DF">
          <w:t>Equation 1</w:t>
        </w:r>
        <w:r w:rsidR="000140DF">
          <w:fldChar w:fldCharType="end"/>
        </w:r>
        <w:r w:rsidR="000140DF">
          <w:t>,</w:t>
        </w:r>
      </w:ins>
      <w:r>
        <w:t xml:space="preserve"> may be used to determine the effective intensity of </w:t>
      </w:r>
      <w:r w:rsidRPr="001D3209">
        <w:rPr>
          <w:b/>
        </w:rPr>
        <w:t>a single flash</w:t>
      </w:r>
      <w:r>
        <w:t xml:space="preserve"> of a marine AtoN signal light </w:t>
      </w:r>
      <w:r w:rsidRPr="001D3209">
        <w:rPr>
          <w:b/>
        </w:rPr>
        <w:t>providing</w:t>
      </w:r>
      <w:r>
        <w:t xml:space="preserve"> the flash profile is rectangular.  It should not be used for repeated flashes that flash at a rate greater than 60 flashes per minute;</w:t>
      </w:r>
    </w:p>
    <w:p w14:paraId="6FE8B73A" w14:textId="0491429A" w:rsidR="001D3209" w:rsidRDefault="001D3209" w:rsidP="001D3209">
      <w:pPr>
        <w:pStyle w:val="Bullet1"/>
      </w:pPr>
      <w:r>
        <w:t>Where a light is flashed continuously at a rate greater than that of the flicker fusion frequency (~60 Hz), the Talbot-Plateau law (see 6.3) should be used to model the effect of the very-rapidly-repeated flashes;</w:t>
      </w:r>
    </w:p>
    <w:p w14:paraId="3C79674D" w14:textId="4EC424AB" w:rsidR="001D3209" w:rsidRDefault="001D3209" w:rsidP="001D3209">
      <w:pPr>
        <w:pStyle w:val="Bullet1"/>
      </w:pPr>
      <w:r>
        <w:t xml:space="preserve">If, and only if, it is impossible to measure the variation of instantaneous intensity with time, an estimation of effective intensity may be calculated from the Blondel-Rey formula, </w:t>
      </w:r>
      <w:r w:rsidR="00800EF1">
        <w:fldChar w:fldCharType="begin"/>
      </w:r>
      <w:r w:rsidR="00800EF1">
        <w:instrText xml:space="preserve"> REF _Ref457830476 \r </w:instrText>
      </w:r>
      <w:r w:rsidR="00800EF1">
        <w:fldChar w:fldCharType="separate"/>
      </w:r>
      <w:r w:rsidR="00800EF1">
        <w:t>Equation 1</w:t>
      </w:r>
      <w:r w:rsidR="00800EF1">
        <w:fldChar w:fldCharType="end"/>
      </w:r>
      <w:r>
        <w:t xml:space="preserve">, using values of </w:t>
      </w:r>
      <w:r w:rsidRPr="000140DF">
        <w:rPr>
          <w:highlight w:val="yellow"/>
          <w:rPrChange w:id="64" w:author="Alwyn Williams" w:date="2016-08-04T11:31:00Z">
            <w:rPr/>
          </w:rPrChange>
        </w:rPr>
        <w:t>Io</w:t>
      </w:r>
      <w:r>
        <w:t xml:space="preserve"> and </w:t>
      </w:r>
      <w:r w:rsidRPr="000140DF">
        <w:rPr>
          <w:highlight w:val="yellow"/>
          <w:rPrChange w:id="65" w:author="Alwyn Williams" w:date="2016-08-04T11:31:00Z">
            <w:rPr/>
          </w:rPrChange>
        </w:rPr>
        <w:t>t</w:t>
      </w:r>
      <w:r>
        <w:t xml:space="preserve"> calculated by methods outlined in </w:t>
      </w:r>
      <w:r w:rsidRPr="001D3209">
        <w:rPr>
          <w:highlight w:val="yellow"/>
        </w:rPr>
        <w:t>[20].</w:t>
      </w:r>
    </w:p>
    <w:p w14:paraId="211D43FC" w14:textId="77777777" w:rsidR="002E1D3C" w:rsidRDefault="002E1D3C" w:rsidP="002E1D3C">
      <w:pPr>
        <w:pStyle w:val="Bullet1"/>
        <w:numPr>
          <w:ilvl w:val="0"/>
          <w:numId w:val="0"/>
        </w:numPr>
        <w:ind w:left="425" w:hanging="425"/>
      </w:pPr>
    </w:p>
    <w:p w14:paraId="3412E51F" w14:textId="3FAA9744" w:rsidR="002E1D3C" w:rsidRDefault="002E1D3C" w:rsidP="002E1D3C">
      <w:pPr>
        <w:pStyle w:val="Heading1"/>
        <w:rPr>
          <w:ins w:id="66" w:author="Alwyn Williams" w:date="2016-08-04T11:31:00Z"/>
        </w:rPr>
      </w:pPr>
      <w:bookmarkStart w:id="67" w:name="_Toc458073698"/>
      <w:r>
        <w:t>References</w:t>
      </w:r>
      <w:bookmarkEnd w:id="67"/>
    </w:p>
    <w:p w14:paraId="640186B3" w14:textId="77777777" w:rsidR="000140DF" w:rsidRDefault="000140DF">
      <w:pPr>
        <w:pStyle w:val="Heading1separatationline"/>
        <w:ind w:left="709"/>
        <w:rPr>
          <w:ins w:id="68" w:author="Alwyn Williams" w:date="2016-08-04T11:31:00Z"/>
        </w:rPr>
        <w:pPrChange w:id="69" w:author="Alwyn Williams" w:date="2016-08-04T11:31:00Z">
          <w:pPr>
            <w:pStyle w:val="Heading1"/>
          </w:pPr>
        </w:pPrChange>
      </w:pPr>
    </w:p>
    <w:p w14:paraId="2999661B" w14:textId="7CEEF4EB" w:rsidR="000140DF" w:rsidRPr="000140DF" w:rsidRDefault="000140DF">
      <w:pPr>
        <w:pStyle w:val="BodyText"/>
        <w:pPrChange w:id="70" w:author="Alwyn Williams" w:date="2016-08-04T11:31:00Z">
          <w:pPr>
            <w:pStyle w:val="Heading1"/>
          </w:pPr>
        </w:pPrChange>
      </w:pPr>
      <w:ins w:id="71" w:author="Alwyn Williams" w:date="2016-08-04T11:31:00Z">
        <w:r w:rsidRPr="000140DF">
          <w:rPr>
            <w:highlight w:val="yellow"/>
            <w:rPrChange w:id="72" w:author="Alwyn Williams" w:date="2016-08-04T11:31:00Z">
              <w:rPr>
                <w:b w:val="0"/>
                <w:bCs w:val="0"/>
                <w:caps w:val="0"/>
              </w:rPr>
            </w:rPrChange>
          </w:rPr>
          <w:t>To be added</w:t>
        </w:r>
      </w:ins>
    </w:p>
    <w:p w14:paraId="650DBF76" w14:textId="3A099A43" w:rsidR="007D74AD" w:rsidRDefault="007D74AD">
      <w:pPr>
        <w:spacing w:after="200" w:line="276" w:lineRule="auto"/>
        <w:rPr>
          <w:color w:val="000000" w:themeColor="text1"/>
          <w:sz w:val="22"/>
        </w:rPr>
      </w:pPr>
      <w:r>
        <w:br w:type="page"/>
      </w:r>
    </w:p>
    <w:p w14:paraId="1D6FCEEA" w14:textId="02313649" w:rsidR="00433060" w:rsidRDefault="002E1D3C" w:rsidP="007D74AD">
      <w:pPr>
        <w:pStyle w:val="Annex"/>
      </w:pPr>
      <w:bookmarkStart w:id="73" w:name="_Ref458073504"/>
      <w:bookmarkStart w:id="74" w:name="_Toc458073699"/>
      <w:r>
        <w:lastRenderedPageBreak/>
        <w:t>Computational Considerations</w:t>
      </w:r>
      <w:r w:rsidR="007D74AD">
        <w:t xml:space="preserve"> of the Modified Allard Method</w:t>
      </w:r>
      <w:bookmarkEnd w:id="73"/>
      <w:bookmarkEnd w:id="74"/>
    </w:p>
    <w:p w14:paraId="1A85C633" w14:textId="7636D6C6" w:rsidR="00433060" w:rsidRDefault="003B261A" w:rsidP="003B261A">
      <w:pPr>
        <w:pStyle w:val="BodyText"/>
      </w:pPr>
      <w:r w:rsidRPr="003B261A">
        <w:t>As discussed in</w:t>
      </w:r>
      <w:ins w:id="75" w:author="Alwyn Williams" w:date="2016-08-04T11:31:00Z">
        <w:r w:rsidR="000140DF">
          <w:t xml:space="preserve"> Section</w:t>
        </w:r>
      </w:ins>
      <w:r w:rsidRPr="003B261A">
        <w:t xml:space="preserve"> </w:t>
      </w:r>
      <w:r>
        <w:fldChar w:fldCharType="begin"/>
      </w:r>
      <w:r>
        <w:instrText xml:space="preserve"> REF _Ref457835556 \r </w:instrText>
      </w:r>
      <w:r>
        <w:fldChar w:fldCharType="separate"/>
      </w:r>
      <w:r>
        <w:t>6.1</w:t>
      </w:r>
      <w:r>
        <w:fldChar w:fldCharType="end"/>
      </w:r>
      <w:r w:rsidRPr="003B261A">
        <w:t xml:space="preserve">, the Modified Allard method of calculating effective intensity is achieved by mathematical convolution.  This process can better be described by considering the discrete data resulting from a measurement of the variation intensity over time with a digital recording device.  </w:t>
      </w:r>
      <w:r>
        <w:fldChar w:fldCharType="begin"/>
      </w:r>
      <w:r>
        <w:instrText xml:space="preserve"> REF _Ref457835676 </w:instrText>
      </w:r>
      <w:r>
        <w:fldChar w:fldCharType="separate"/>
      </w:r>
      <w:r>
        <w:t xml:space="preserve">Figure </w:t>
      </w:r>
      <w:r>
        <w:rPr>
          <w:noProof/>
        </w:rPr>
        <w:t>2</w:t>
      </w:r>
      <w:r>
        <w:fldChar w:fldCharType="end"/>
      </w:r>
      <w:r>
        <w:t xml:space="preserve"> </w:t>
      </w:r>
      <w:r w:rsidRPr="003B261A">
        <w:t>is a typical flash profile from a rotating beacon and, with it, the visual impulse function.</w:t>
      </w:r>
    </w:p>
    <w:bookmarkStart w:id="76" w:name="_MON_1284921360"/>
    <w:bookmarkEnd w:id="76"/>
    <w:p w14:paraId="159FD006" w14:textId="77777777" w:rsidR="003B261A" w:rsidRDefault="003B261A" w:rsidP="003B261A">
      <w:pPr>
        <w:pStyle w:val="BodyText"/>
        <w:keepNext/>
        <w:jc w:val="center"/>
      </w:pPr>
      <w:r>
        <w:object w:dxaOrig="8628" w:dyaOrig="6108" w14:anchorId="39B774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35pt;height:276.75pt" o:ole="">
            <v:imagedata r:id="rId23" o:title="" croptop="6083f"/>
          </v:shape>
          <o:OLEObject Type="Embed" ProgID="Word.Picture.8" ShapeID="_x0000_i1025" DrawAspect="Content" ObjectID="_1551929865" r:id="rId24"/>
        </w:object>
      </w:r>
    </w:p>
    <w:p w14:paraId="7E98746D" w14:textId="72D7056C" w:rsidR="003B261A" w:rsidRDefault="003B261A" w:rsidP="003B261A">
      <w:pPr>
        <w:pStyle w:val="Caption"/>
        <w:jc w:val="center"/>
      </w:pPr>
      <w:bookmarkStart w:id="77" w:name="_Ref457835676"/>
      <w:r>
        <w:t xml:space="preserve">Figure </w:t>
      </w:r>
      <w:r>
        <w:fldChar w:fldCharType="begin"/>
      </w:r>
      <w:r>
        <w:instrText xml:space="preserve"> SEQ Figure \* ARABIC </w:instrText>
      </w:r>
      <w:r>
        <w:fldChar w:fldCharType="separate"/>
      </w:r>
      <w:ins w:id="78" w:author="Alwyn Williams" w:date="2016-08-04T11:10:00Z">
        <w:r w:rsidR="00F02BBC">
          <w:rPr>
            <w:noProof/>
          </w:rPr>
          <w:t>3</w:t>
        </w:r>
      </w:ins>
      <w:del w:id="79" w:author="Alwyn Williams" w:date="2016-08-04T11:10:00Z">
        <w:r w:rsidR="0027510B" w:rsidDel="00F02BBC">
          <w:rPr>
            <w:noProof/>
          </w:rPr>
          <w:delText>2</w:delText>
        </w:r>
      </w:del>
      <w:r>
        <w:fldChar w:fldCharType="end"/>
      </w:r>
      <w:bookmarkEnd w:id="77"/>
      <w:r>
        <w:t xml:space="preserve"> Plot of intensity against time, I(t), and visual impulse function, q(t)</w:t>
      </w:r>
    </w:p>
    <w:p w14:paraId="3DF7E3AA" w14:textId="77777777" w:rsidR="003B261A" w:rsidRDefault="003B261A" w:rsidP="003B261A">
      <w:pPr>
        <w:pStyle w:val="BodyText"/>
      </w:pPr>
    </w:p>
    <w:p w14:paraId="0DA64309" w14:textId="1F22DD5B" w:rsidR="007D74AD" w:rsidRDefault="003B261A">
      <w:pPr>
        <w:spacing w:after="200" w:line="276" w:lineRule="auto"/>
        <w:rPr>
          <w:sz w:val="22"/>
        </w:rPr>
      </w:pPr>
      <w:r w:rsidRPr="003B261A">
        <w:rPr>
          <w:sz w:val="22"/>
        </w:rPr>
        <w:t>The squares marked on the flash plot are instances in time when the instantaneous intensity was recorded digitally.  Both flash profile and visual impulse function can be shown as discrete values by a histogram</w:t>
      </w:r>
      <w:r>
        <w:rPr>
          <w:sz w:val="22"/>
        </w:rPr>
        <w:t>.</w:t>
      </w:r>
    </w:p>
    <w:p w14:paraId="6D5C567B" w14:textId="77777777" w:rsidR="003B261A" w:rsidRDefault="003B261A" w:rsidP="003B261A">
      <w:pPr>
        <w:keepNext/>
        <w:spacing w:after="200" w:line="276" w:lineRule="auto"/>
        <w:jc w:val="center"/>
      </w:pPr>
      <w:r>
        <w:rPr>
          <w:noProof/>
          <w:lang w:val="en-IE" w:eastAsia="en-IE"/>
        </w:rPr>
        <w:drawing>
          <wp:inline distT="0" distB="0" distL="0" distR="0" wp14:anchorId="4169EA15" wp14:editId="1745F46F">
            <wp:extent cx="4919345" cy="1778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919345" cy="1778000"/>
                    </a:xfrm>
                    <a:prstGeom prst="rect">
                      <a:avLst/>
                    </a:prstGeom>
                    <a:noFill/>
                    <a:ln>
                      <a:noFill/>
                    </a:ln>
                  </pic:spPr>
                </pic:pic>
              </a:graphicData>
            </a:graphic>
          </wp:inline>
        </w:drawing>
      </w:r>
    </w:p>
    <w:p w14:paraId="66846A46" w14:textId="11B4A1A6" w:rsidR="003B261A" w:rsidRDefault="003B261A" w:rsidP="003B261A">
      <w:pPr>
        <w:pStyle w:val="Caption"/>
        <w:jc w:val="center"/>
      </w:pPr>
      <w:r>
        <w:t xml:space="preserve">Figure </w:t>
      </w:r>
      <w:r>
        <w:fldChar w:fldCharType="begin"/>
      </w:r>
      <w:r>
        <w:instrText xml:space="preserve"> SEQ Figure \* ARABIC </w:instrText>
      </w:r>
      <w:r>
        <w:fldChar w:fldCharType="separate"/>
      </w:r>
      <w:ins w:id="80" w:author="Alwyn Williams" w:date="2016-08-04T11:10:00Z">
        <w:r w:rsidR="00F02BBC">
          <w:rPr>
            <w:noProof/>
          </w:rPr>
          <w:t>4</w:t>
        </w:r>
      </w:ins>
      <w:del w:id="81" w:author="Alwyn Williams" w:date="2016-08-04T11:10:00Z">
        <w:r w:rsidR="0027510B" w:rsidDel="00F02BBC">
          <w:rPr>
            <w:noProof/>
          </w:rPr>
          <w:delText>3</w:delText>
        </w:r>
      </w:del>
      <w:r>
        <w:fldChar w:fldCharType="end"/>
      </w:r>
      <w:r>
        <w:t xml:space="preserve"> Histograms of flash profile, I(t), and the visual response function, q(t)</w:t>
      </w:r>
    </w:p>
    <w:p w14:paraId="44C896EB" w14:textId="77777777" w:rsidR="003B261A" w:rsidRDefault="003B261A" w:rsidP="003B261A">
      <w:pPr>
        <w:pStyle w:val="BodyText"/>
        <w:rPr>
          <w:highlight w:val="yellow"/>
        </w:rPr>
      </w:pPr>
    </w:p>
    <w:p w14:paraId="6E8860DF" w14:textId="06BD0A19" w:rsidR="003B261A" w:rsidRDefault="003B261A" w:rsidP="003B261A">
      <w:pPr>
        <w:pStyle w:val="BodyText"/>
      </w:pPr>
      <w:r w:rsidRPr="003B261A">
        <w:t>The convolution is achieved by stepping the reverse visual impulse function past the flash profile taking the sum product at each step as follows:</w:t>
      </w:r>
    </w:p>
    <w:p w14:paraId="3100E6E4" w14:textId="77777777" w:rsidR="003B261A" w:rsidRDefault="003B261A" w:rsidP="003B261A">
      <w:pPr>
        <w:pStyle w:val="BodyText"/>
        <w:keepNext/>
        <w:jc w:val="center"/>
      </w:pPr>
      <w:r>
        <w:rPr>
          <w:noProof/>
          <w:lang w:val="en-IE" w:eastAsia="en-IE"/>
        </w:rPr>
        <w:lastRenderedPageBreak/>
        <w:drawing>
          <wp:inline distT="0" distB="0" distL="0" distR="0" wp14:anchorId="6D7CF290" wp14:editId="6D727A34">
            <wp:extent cx="4318000" cy="3065145"/>
            <wp:effectExtent l="0" t="0" r="635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018A4ACD" w14:textId="5861C18D" w:rsidR="003B261A" w:rsidRDefault="003B261A" w:rsidP="003B261A">
      <w:pPr>
        <w:pStyle w:val="Caption"/>
        <w:jc w:val="center"/>
      </w:pPr>
      <w:r>
        <w:t xml:space="preserve">Figure </w:t>
      </w:r>
      <w:r>
        <w:fldChar w:fldCharType="begin"/>
      </w:r>
      <w:r>
        <w:instrText xml:space="preserve"> SEQ Figure \* ARABIC </w:instrText>
      </w:r>
      <w:r>
        <w:fldChar w:fldCharType="separate"/>
      </w:r>
      <w:ins w:id="82" w:author="Alwyn Williams" w:date="2016-08-04T11:10:00Z">
        <w:r w:rsidR="00F02BBC">
          <w:rPr>
            <w:noProof/>
          </w:rPr>
          <w:t>5</w:t>
        </w:r>
      </w:ins>
      <w:del w:id="83" w:author="Alwyn Williams" w:date="2016-08-04T11:10:00Z">
        <w:r w:rsidR="0027510B" w:rsidDel="00F02BBC">
          <w:rPr>
            <w:noProof/>
          </w:rPr>
          <w:delText>4</w:delText>
        </w:r>
      </w:del>
      <w:r>
        <w:fldChar w:fldCharType="end"/>
      </w:r>
      <w:r>
        <w:t xml:space="preserve"> Convolution at t = 0</w:t>
      </w:r>
    </w:p>
    <w:p w14:paraId="30730A85" w14:textId="77777777" w:rsidR="003B261A" w:rsidRDefault="003B261A" w:rsidP="003B261A">
      <w:pPr>
        <w:rPr>
          <w:highlight w:val="yellow"/>
        </w:rPr>
      </w:pPr>
    </w:p>
    <w:p w14:paraId="7F22D5A3" w14:textId="77777777" w:rsidR="003B261A" w:rsidRDefault="003B261A" w:rsidP="003B261A">
      <w:pPr>
        <w:keepNext/>
        <w:jc w:val="center"/>
      </w:pPr>
      <w:r>
        <w:rPr>
          <w:noProof/>
          <w:lang w:val="en-IE" w:eastAsia="en-IE"/>
        </w:rPr>
        <w:drawing>
          <wp:inline distT="0" distB="0" distL="0" distR="0" wp14:anchorId="0AA63EB9" wp14:editId="26C106FD">
            <wp:extent cx="4318000" cy="3065145"/>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318000" cy="3065145"/>
                    </a:xfrm>
                    <a:prstGeom prst="rect">
                      <a:avLst/>
                    </a:prstGeom>
                    <a:noFill/>
                    <a:ln>
                      <a:noFill/>
                    </a:ln>
                  </pic:spPr>
                </pic:pic>
              </a:graphicData>
            </a:graphic>
          </wp:inline>
        </w:drawing>
      </w:r>
    </w:p>
    <w:p w14:paraId="54A995D8" w14:textId="5ADBBB01" w:rsidR="003B261A" w:rsidRDefault="003B261A" w:rsidP="003B261A">
      <w:pPr>
        <w:pStyle w:val="Caption"/>
        <w:jc w:val="center"/>
      </w:pPr>
      <w:r>
        <w:t xml:space="preserve">Figure </w:t>
      </w:r>
      <w:r>
        <w:fldChar w:fldCharType="begin"/>
      </w:r>
      <w:r>
        <w:instrText xml:space="preserve"> SEQ Figure \* ARABIC </w:instrText>
      </w:r>
      <w:r>
        <w:fldChar w:fldCharType="separate"/>
      </w:r>
      <w:ins w:id="84" w:author="Alwyn Williams" w:date="2016-08-04T11:10:00Z">
        <w:r w:rsidR="00F02BBC">
          <w:rPr>
            <w:noProof/>
          </w:rPr>
          <w:t>6</w:t>
        </w:r>
      </w:ins>
      <w:del w:id="85" w:author="Alwyn Williams" w:date="2016-08-04T11:10:00Z">
        <w:r w:rsidR="0027510B" w:rsidDel="00F02BBC">
          <w:rPr>
            <w:noProof/>
          </w:rPr>
          <w:delText>5</w:delText>
        </w:r>
      </w:del>
      <w:r>
        <w:fldChar w:fldCharType="end"/>
      </w:r>
      <w:r>
        <w:t xml:space="preserve"> Convolution at t = 1</w:t>
      </w:r>
    </w:p>
    <w:p w14:paraId="3AA201C9" w14:textId="77777777" w:rsidR="003B261A" w:rsidRDefault="003B261A" w:rsidP="003B261A">
      <w:pPr>
        <w:pStyle w:val="BodyText"/>
        <w:rPr>
          <w:highlight w:val="yellow"/>
        </w:rPr>
      </w:pPr>
    </w:p>
    <w:p w14:paraId="523E5D7E" w14:textId="06FD1E9E" w:rsidR="002E1D3C" w:rsidRDefault="002E1D3C" w:rsidP="003B261A">
      <w:pPr>
        <w:pStyle w:val="BodyText"/>
      </w:pPr>
      <w:r w:rsidRPr="002E1D3C">
        <w:t>At the first step, the value of q1 in the visual impulse function is multiplied by the value of I1 in the flash profile.  This product is multiplied by the time increment in seconds to give the convolved value for t=1.</w:t>
      </w:r>
    </w:p>
    <w:p w14:paraId="470BE9A7" w14:textId="77777777" w:rsidR="002E1D3C" w:rsidRDefault="002E1D3C" w:rsidP="002E1D3C">
      <w:pPr>
        <w:pStyle w:val="BodyText"/>
        <w:keepNext/>
        <w:jc w:val="center"/>
      </w:pPr>
      <w:r>
        <w:rPr>
          <w:noProof/>
          <w:lang w:val="en-IE" w:eastAsia="en-IE"/>
        </w:rPr>
        <w:lastRenderedPageBreak/>
        <w:drawing>
          <wp:inline distT="0" distB="0" distL="0" distR="0" wp14:anchorId="5FBA62ED" wp14:editId="0C721563">
            <wp:extent cx="4318000" cy="3048000"/>
            <wp:effectExtent l="0" t="0" r="635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318000" cy="3048000"/>
                    </a:xfrm>
                    <a:prstGeom prst="rect">
                      <a:avLst/>
                    </a:prstGeom>
                    <a:noFill/>
                    <a:ln>
                      <a:noFill/>
                    </a:ln>
                  </pic:spPr>
                </pic:pic>
              </a:graphicData>
            </a:graphic>
          </wp:inline>
        </w:drawing>
      </w:r>
    </w:p>
    <w:p w14:paraId="1C62F93F" w14:textId="3A2BDEEE" w:rsidR="002E1D3C" w:rsidRDefault="002E1D3C" w:rsidP="002E1D3C">
      <w:pPr>
        <w:pStyle w:val="Caption"/>
        <w:jc w:val="center"/>
      </w:pPr>
      <w:r>
        <w:t xml:space="preserve">Figure </w:t>
      </w:r>
      <w:r>
        <w:fldChar w:fldCharType="begin"/>
      </w:r>
      <w:r>
        <w:instrText xml:space="preserve"> SEQ Figure \* ARABIC </w:instrText>
      </w:r>
      <w:r>
        <w:fldChar w:fldCharType="separate"/>
      </w:r>
      <w:ins w:id="86" w:author="Alwyn Williams" w:date="2016-08-04T11:10:00Z">
        <w:r w:rsidR="00F02BBC">
          <w:rPr>
            <w:noProof/>
          </w:rPr>
          <w:t>7</w:t>
        </w:r>
      </w:ins>
      <w:del w:id="87" w:author="Alwyn Williams" w:date="2016-08-04T11:10:00Z">
        <w:r w:rsidR="0027510B" w:rsidDel="00F02BBC">
          <w:rPr>
            <w:noProof/>
          </w:rPr>
          <w:delText>6</w:delText>
        </w:r>
      </w:del>
      <w:r>
        <w:fldChar w:fldCharType="end"/>
      </w:r>
      <w:r>
        <w:t xml:space="preserve"> Convolution a t = 2</w:t>
      </w:r>
    </w:p>
    <w:p w14:paraId="6005EBAE" w14:textId="77777777" w:rsidR="002E1D3C" w:rsidRDefault="002E1D3C" w:rsidP="002E1D3C">
      <w:pPr>
        <w:pStyle w:val="BodyText"/>
        <w:rPr>
          <w:highlight w:val="yellow"/>
        </w:rPr>
      </w:pPr>
    </w:p>
    <w:p w14:paraId="1F0939DE" w14:textId="77777777" w:rsidR="002E1D3C" w:rsidRDefault="002E1D3C" w:rsidP="002E1D3C">
      <w:pPr>
        <w:pStyle w:val="BodyText"/>
      </w:pPr>
      <w:r>
        <w:t>At t=2, the value of q1 is multiplied by the value of I2, then the value of q2 is multiplied by I1. Both products are then added together and multiplied by the time increment.  The result is the convolved value for t=2.</w:t>
      </w:r>
    </w:p>
    <w:p w14:paraId="6D34D62C" w14:textId="77777777" w:rsidR="002E1D3C" w:rsidRDefault="002E1D3C" w:rsidP="002E1D3C">
      <w:pPr>
        <w:pStyle w:val="BodyText"/>
        <w:rPr>
          <w:highlight w:val="yellow"/>
        </w:rPr>
      </w:pPr>
    </w:p>
    <w:p w14:paraId="41C329C8" w14:textId="77777777" w:rsidR="002E1D3C" w:rsidRDefault="002E1D3C" w:rsidP="002E1D3C">
      <w:pPr>
        <w:pStyle w:val="BodyText"/>
        <w:keepNext/>
        <w:jc w:val="center"/>
      </w:pPr>
      <w:r>
        <w:rPr>
          <w:noProof/>
          <w:lang w:val="en-IE" w:eastAsia="en-IE"/>
        </w:rPr>
        <w:drawing>
          <wp:inline distT="0" distB="0" distL="0" distR="0" wp14:anchorId="1CC069E7" wp14:editId="1CAB82C2">
            <wp:extent cx="4318000" cy="3056255"/>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3FFDB212" w14:textId="1EF567D4" w:rsidR="002E1D3C" w:rsidRDefault="002E1D3C" w:rsidP="002E1D3C">
      <w:pPr>
        <w:pStyle w:val="Caption"/>
        <w:jc w:val="center"/>
      </w:pPr>
      <w:r>
        <w:t xml:space="preserve">Figure </w:t>
      </w:r>
      <w:r>
        <w:fldChar w:fldCharType="begin"/>
      </w:r>
      <w:r>
        <w:instrText xml:space="preserve"> SEQ Figure \* ARABIC </w:instrText>
      </w:r>
      <w:r>
        <w:fldChar w:fldCharType="separate"/>
      </w:r>
      <w:ins w:id="88" w:author="Alwyn Williams" w:date="2016-08-04T11:10:00Z">
        <w:r w:rsidR="00F02BBC">
          <w:rPr>
            <w:noProof/>
          </w:rPr>
          <w:t>8</w:t>
        </w:r>
      </w:ins>
      <w:del w:id="89" w:author="Alwyn Williams" w:date="2016-08-04T11:10:00Z">
        <w:r w:rsidR="0027510B" w:rsidDel="00F02BBC">
          <w:rPr>
            <w:noProof/>
          </w:rPr>
          <w:delText>7</w:delText>
        </w:r>
      </w:del>
      <w:r>
        <w:fldChar w:fldCharType="end"/>
      </w:r>
      <w:r>
        <w:t xml:space="preserve"> Convolution at t = 3</w:t>
      </w:r>
    </w:p>
    <w:p w14:paraId="2B351091" w14:textId="77777777" w:rsidR="002E1D3C" w:rsidRDefault="002E1D3C" w:rsidP="002E1D3C">
      <w:pPr>
        <w:pStyle w:val="BodyText"/>
        <w:rPr>
          <w:highlight w:val="yellow"/>
        </w:rPr>
      </w:pPr>
    </w:p>
    <w:p w14:paraId="2757911B" w14:textId="77777777" w:rsidR="002E1D3C" w:rsidRDefault="002E1D3C" w:rsidP="002E1D3C">
      <w:pPr>
        <w:pStyle w:val="BodyText"/>
      </w:pPr>
      <w:r>
        <w:t>At t=3, the value of q1 is multiplied by the value of I3, the value of q2 is multiplied by I2 and the value of q3 is multiplied by I1.  These three products are then added together and multiplied by the time increment to obtain the resultant convolved value for t=3.</w:t>
      </w:r>
    </w:p>
    <w:p w14:paraId="65668C80" w14:textId="77777777" w:rsidR="002E1D3C" w:rsidRDefault="002E1D3C" w:rsidP="002E1D3C">
      <w:pPr>
        <w:pStyle w:val="BodyText"/>
      </w:pPr>
      <w:r>
        <w:t>As this process is continued through steps 0 to 9 it is possible to see the convolution plot emerging:</w:t>
      </w:r>
    </w:p>
    <w:p w14:paraId="2D4D5D18" w14:textId="77777777" w:rsidR="002E1D3C" w:rsidRDefault="002E1D3C" w:rsidP="002E1D3C">
      <w:pPr>
        <w:pStyle w:val="BodyText"/>
        <w:keepNext/>
        <w:jc w:val="center"/>
      </w:pPr>
      <w:r>
        <w:rPr>
          <w:noProof/>
          <w:lang w:val="en-IE" w:eastAsia="en-IE"/>
        </w:rPr>
        <w:lastRenderedPageBreak/>
        <w:drawing>
          <wp:inline distT="0" distB="0" distL="0" distR="0" wp14:anchorId="79118694" wp14:editId="3064CCAF">
            <wp:extent cx="4318000" cy="3056255"/>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318000" cy="3056255"/>
                    </a:xfrm>
                    <a:prstGeom prst="rect">
                      <a:avLst/>
                    </a:prstGeom>
                    <a:noFill/>
                    <a:ln>
                      <a:noFill/>
                    </a:ln>
                  </pic:spPr>
                </pic:pic>
              </a:graphicData>
            </a:graphic>
          </wp:inline>
        </w:drawing>
      </w:r>
    </w:p>
    <w:p w14:paraId="17E78149" w14:textId="190262AF" w:rsidR="002E1D3C" w:rsidRDefault="002E1D3C" w:rsidP="002E1D3C">
      <w:pPr>
        <w:pStyle w:val="Caption"/>
        <w:jc w:val="center"/>
      </w:pPr>
      <w:r>
        <w:t xml:space="preserve">Figure </w:t>
      </w:r>
      <w:r>
        <w:fldChar w:fldCharType="begin"/>
      </w:r>
      <w:r>
        <w:instrText xml:space="preserve"> SEQ Figure \* ARABIC </w:instrText>
      </w:r>
      <w:r>
        <w:fldChar w:fldCharType="separate"/>
      </w:r>
      <w:ins w:id="90" w:author="Alwyn Williams" w:date="2016-08-04T11:10:00Z">
        <w:r w:rsidR="00F02BBC">
          <w:rPr>
            <w:noProof/>
          </w:rPr>
          <w:t>9</w:t>
        </w:r>
      </w:ins>
      <w:del w:id="91" w:author="Alwyn Williams" w:date="2016-08-04T11:10:00Z">
        <w:r w:rsidR="0027510B" w:rsidDel="00F02BBC">
          <w:rPr>
            <w:noProof/>
          </w:rPr>
          <w:delText>8</w:delText>
        </w:r>
      </w:del>
      <w:r>
        <w:fldChar w:fldCharType="end"/>
      </w:r>
      <w:r>
        <w:t xml:space="preserve"> Convolution at t = 9 showing a maximum value at t = 7</w:t>
      </w:r>
    </w:p>
    <w:p w14:paraId="65EC1100" w14:textId="77777777" w:rsidR="002E1D3C" w:rsidRDefault="002E1D3C" w:rsidP="002E1D3C">
      <w:pPr>
        <w:pStyle w:val="BodyText"/>
        <w:rPr>
          <w:highlight w:val="yellow"/>
        </w:rPr>
      </w:pPr>
    </w:p>
    <w:p w14:paraId="21CA99CE" w14:textId="66EEF61F" w:rsidR="002E1D3C" w:rsidRDefault="002E1D3C" w:rsidP="002E1D3C">
      <w:pPr>
        <w:pStyle w:val="BodyText"/>
      </w:pPr>
      <w:r w:rsidRPr="002E1D3C">
        <w:t>Although rather crude, the histograms show the convolution process in discrete format.  Reverting to the continuous format, the peak value of the convolution can be taken as the effective intensity value.</w:t>
      </w:r>
    </w:p>
    <w:p w14:paraId="287F4134" w14:textId="77777777" w:rsidR="002E1D3C" w:rsidRDefault="002E1D3C" w:rsidP="002E1D3C">
      <w:pPr>
        <w:pStyle w:val="BodyText"/>
      </w:pPr>
    </w:p>
    <w:p w14:paraId="69AB4F43" w14:textId="77777777" w:rsidR="002E1D3C" w:rsidRDefault="002E1D3C" w:rsidP="002E1D3C">
      <w:pPr>
        <w:pStyle w:val="BodyText"/>
        <w:keepNext/>
        <w:jc w:val="center"/>
      </w:pPr>
      <w:r>
        <w:rPr>
          <w:noProof/>
          <w:lang w:val="en-IE" w:eastAsia="en-IE"/>
        </w:rPr>
        <w:drawing>
          <wp:inline distT="0" distB="0" distL="0" distR="0" wp14:anchorId="653F8CBB" wp14:editId="5206C3DD">
            <wp:extent cx="3767455" cy="266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767455" cy="2667000"/>
                    </a:xfrm>
                    <a:prstGeom prst="rect">
                      <a:avLst/>
                    </a:prstGeom>
                    <a:noFill/>
                    <a:ln>
                      <a:noFill/>
                    </a:ln>
                  </pic:spPr>
                </pic:pic>
              </a:graphicData>
            </a:graphic>
          </wp:inline>
        </w:drawing>
      </w:r>
    </w:p>
    <w:p w14:paraId="34F526FB" w14:textId="5080BA11" w:rsidR="002E1D3C" w:rsidRDefault="002E1D3C" w:rsidP="002E1D3C">
      <w:pPr>
        <w:pStyle w:val="Caption"/>
        <w:jc w:val="center"/>
      </w:pPr>
      <w:r>
        <w:t xml:space="preserve">Figure </w:t>
      </w:r>
      <w:r>
        <w:fldChar w:fldCharType="begin"/>
      </w:r>
      <w:r>
        <w:instrText xml:space="preserve"> SEQ Figure \* ARABIC </w:instrText>
      </w:r>
      <w:r>
        <w:fldChar w:fldCharType="separate"/>
      </w:r>
      <w:ins w:id="92" w:author="Alwyn Williams" w:date="2016-08-04T11:10:00Z">
        <w:r w:rsidR="00F02BBC">
          <w:rPr>
            <w:noProof/>
          </w:rPr>
          <w:t>10</w:t>
        </w:r>
      </w:ins>
      <w:del w:id="93" w:author="Alwyn Williams" w:date="2016-08-04T11:10:00Z">
        <w:r w:rsidR="0027510B" w:rsidDel="00F02BBC">
          <w:rPr>
            <w:noProof/>
          </w:rPr>
          <w:delText>9</w:delText>
        </w:r>
      </w:del>
      <w:r>
        <w:fldChar w:fldCharType="end"/>
      </w:r>
      <w:r>
        <w:t xml:space="preserve"> Continuous graph of flash profile I(t) and convolution product</w:t>
      </w:r>
    </w:p>
    <w:p w14:paraId="17A104B4" w14:textId="77777777" w:rsidR="002E1D3C" w:rsidRDefault="002E1D3C" w:rsidP="002E1D3C">
      <w:pPr>
        <w:pStyle w:val="BodyText"/>
        <w:rPr>
          <w:highlight w:val="yellow"/>
        </w:rPr>
      </w:pPr>
    </w:p>
    <w:p w14:paraId="7CB7514B" w14:textId="361FF2F8" w:rsidR="002E1D3C" w:rsidRPr="002E1D3C" w:rsidRDefault="002E1D3C" w:rsidP="002E1D3C">
      <w:pPr>
        <w:pStyle w:val="BodyText"/>
        <w:rPr>
          <w:highlight w:val="yellow"/>
        </w:rPr>
      </w:pPr>
      <w:r w:rsidRPr="002E1D3C">
        <w:t>The discrete values of the flash profile, reversed visual impulse function and time increments can be entered into a spreadsheet.  The SUMPRODUCT function may be employed to give a value of the convolution at each time increment.  Of the resultant convolved values shown at each time increment, the maximum value should be taken to obtain the effective intensity.</w:t>
      </w:r>
    </w:p>
    <w:p w14:paraId="3E665DE7" w14:textId="782D3225" w:rsidR="007D74AD" w:rsidRDefault="007D74AD">
      <w:pPr>
        <w:spacing w:after="200" w:line="276" w:lineRule="auto"/>
        <w:rPr>
          <w:color w:val="000000" w:themeColor="text1"/>
          <w:sz w:val="22"/>
          <w:highlight w:val="yellow"/>
        </w:rPr>
      </w:pPr>
      <w:r>
        <w:rPr>
          <w:color w:val="000000" w:themeColor="text1"/>
          <w:sz w:val="22"/>
          <w:highlight w:val="yellow"/>
        </w:rPr>
        <w:br w:type="page"/>
      </w:r>
    </w:p>
    <w:p w14:paraId="4846F40F" w14:textId="0FC90186" w:rsidR="00433060" w:rsidRDefault="00433060" w:rsidP="00433060">
      <w:pPr>
        <w:pStyle w:val="Annex"/>
      </w:pPr>
      <w:bookmarkStart w:id="94" w:name="_Ref457916397"/>
      <w:bookmarkStart w:id="95" w:name="_Ref457918495"/>
      <w:bookmarkStart w:id="96" w:name="_Toc458073700"/>
      <w:r>
        <w:lastRenderedPageBreak/>
        <w:t>Classical methods of calculating effective intensity</w:t>
      </w:r>
      <w:bookmarkEnd w:id="94"/>
      <w:bookmarkEnd w:id="95"/>
      <w:bookmarkEnd w:id="96"/>
    </w:p>
    <w:p w14:paraId="0B06F658" w14:textId="23632C09" w:rsidR="00433060" w:rsidRDefault="00433060" w:rsidP="007D74AD">
      <w:pPr>
        <w:pStyle w:val="AnnexBHead1"/>
      </w:pPr>
      <w:r>
        <w:t>Introduction</w:t>
      </w:r>
    </w:p>
    <w:p w14:paraId="25254F62" w14:textId="77777777" w:rsidR="00433060" w:rsidRDefault="00433060" w:rsidP="00433060">
      <w:pPr>
        <w:pStyle w:val="Heading1separatationline"/>
        <w:rPr>
          <w:lang w:eastAsia="en-GB"/>
        </w:rPr>
      </w:pPr>
    </w:p>
    <w:p w14:paraId="2E9D090C" w14:textId="3FEC9874" w:rsidR="00433060" w:rsidRPr="00433060" w:rsidRDefault="00433060" w:rsidP="00433060">
      <w:pPr>
        <w:pStyle w:val="BodyText"/>
        <w:rPr>
          <w:lang w:eastAsia="en-GB"/>
        </w:rPr>
      </w:pPr>
      <w:r>
        <w:rPr>
          <w:lang w:eastAsia="en-GB"/>
        </w:rPr>
        <w:t>In the past, several methods have been proposed to calculate the effective intensity of given flashes. The accuracies of the methods vary with the nature of the flash, and as such, can only be applied under certain conditions. For completeness of this Guideline, the classical methods of calculating effective intensity are given in this Annex. It is not recommended to use these methods.</w:t>
      </w:r>
    </w:p>
    <w:p w14:paraId="1A321E81" w14:textId="421E1E16" w:rsidR="00433060" w:rsidRDefault="00433060" w:rsidP="007D74AD">
      <w:pPr>
        <w:pStyle w:val="AnnexBHead1"/>
      </w:pPr>
      <w:r>
        <w:t>Method of Schmidt-Clausen (“Form Factor” Method)</w:t>
      </w:r>
    </w:p>
    <w:p w14:paraId="5D745C73" w14:textId="77777777" w:rsidR="00433060" w:rsidRDefault="00433060" w:rsidP="00433060">
      <w:pPr>
        <w:pStyle w:val="Heading1separatationline"/>
        <w:rPr>
          <w:lang w:eastAsia="en-GB"/>
        </w:rPr>
      </w:pPr>
    </w:p>
    <w:p w14:paraId="597DF04D" w14:textId="00F21FEA" w:rsidR="00433060" w:rsidRDefault="0018409B" w:rsidP="00433060">
      <w:pPr>
        <w:pStyle w:val="BodyText"/>
        <w:rPr>
          <w:lang w:eastAsia="en-GB"/>
        </w:rPr>
      </w:pPr>
      <w:r w:rsidRPr="0018409B">
        <w:rPr>
          <w:lang w:eastAsia="en-GB"/>
        </w:rPr>
        <w:t>The variation of instantaneous luminous intensity I with time t during a flash is described by the function I (t).  This has a maximum value Io, the peak intensity of the flash.  The integrated intensity of the flash, viz. the integral of instantaneous intensity with respect to time taken over the whole of the flash,</w:t>
      </w:r>
      <w:r>
        <w:rPr>
          <w:lang w:eastAsia="en-GB"/>
        </w:rPr>
        <w:t xml:space="preserve"> T,</w:t>
      </w:r>
      <w:r w:rsidRPr="0018409B">
        <w:rPr>
          <w:lang w:eastAsia="en-GB"/>
        </w:rPr>
        <w:t xml:space="preserve"> is denoted by</w:t>
      </w:r>
    </w:p>
    <w:p w14:paraId="590C82D3" w14:textId="63564DC3" w:rsidR="0018409B" w:rsidRPr="0018409B" w:rsidRDefault="0018409B" w:rsidP="00433060">
      <w:pPr>
        <w:pStyle w:val="BodyText"/>
        <w:rPr>
          <w:rFonts w:eastAsiaTheme="minorEastAsia"/>
          <w:lang w:eastAsia="en-GB"/>
        </w:rPr>
      </w:pPr>
      <m:oMathPara>
        <m:oMath>
          <m:r>
            <w:rPr>
              <w:rFonts w:ascii="Cambria Math" w:hAnsi="Cambria Math"/>
              <w:lang w:eastAsia="en-GB"/>
            </w:rPr>
            <m:t>J=</m:t>
          </m:r>
          <m:nary>
            <m:naryPr>
              <m:limLoc m:val="undOvr"/>
              <m:ctrlPr>
                <w:rPr>
                  <w:rFonts w:ascii="Cambria Math" w:hAnsi="Cambria Math"/>
                  <w:i/>
                  <w:lang w:eastAsia="en-GB"/>
                </w:rPr>
              </m:ctrlPr>
            </m:naryPr>
            <m:sub>
              <m:r>
                <w:rPr>
                  <w:rFonts w:ascii="Cambria Math" w:hAnsi="Cambria Math"/>
                  <w:lang w:eastAsia="en-GB"/>
                </w:rPr>
                <m:t>t=0</m:t>
              </m:r>
            </m:sub>
            <m:sup>
              <m:r>
                <w:rPr>
                  <w:rFonts w:ascii="Cambria Math" w:hAnsi="Cambria Math"/>
                  <w:lang w:eastAsia="en-GB"/>
                </w:rPr>
                <m:t>T</m:t>
              </m:r>
            </m:sup>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dt</m:t>
              </m:r>
            </m:e>
          </m:nary>
        </m:oMath>
      </m:oMathPara>
    </w:p>
    <w:p w14:paraId="6AC541B1" w14:textId="49C72E6C" w:rsidR="0018409B" w:rsidRDefault="0018409B" w:rsidP="0018409B">
      <w:pPr>
        <w:pStyle w:val="equation"/>
        <w:rPr>
          <w:lang w:eastAsia="en-GB"/>
        </w:rPr>
      </w:pPr>
      <w:bookmarkStart w:id="97" w:name="_Toc458073707"/>
      <w:r>
        <w:rPr>
          <w:lang w:eastAsia="en-GB"/>
        </w:rPr>
        <w:t>Integrated intensity equation</w:t>
      </w:r>
      <w:bookmarkEnd w:id="97"/>
    </w:p>
    <w:p w14:paraId="2C7619C4" w14:textId="634F2452" w:rsidR="0018409B" w:rsidRDefault="0018409B" w:rsidP="0018409B">
      <w:pPr>
        <w:pStyle w:val="BodyText"/>
        <w:rPr>
          <w:lang w:eastAsia="en-GB"/>
        </w:rPr>
      </w:pPr>
      <w:r>
        <w:rPr>
          <w:lang w:eastAsia="en-GB"/>
        </w:rPr>
        <w:t>According to Schmidt-Clausen, the effective intensity, Ie, of the flash is given by</w:t>
      </w:r>
    </w:p>
    <w:p w14:paraId="111164A7" w14:textId="0761BF22" w:rsidR="0018409B" w:rsidRPr="00AC490A" w:rsidRDefault="00201121" w:rsidP="0018409B">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J</m:t>
              </m:r>
            </m:num>
            <m:den>
              <m:r>
                <w:rPr>
                  <w:rFonts w:ascii="Cambria Math" w:hAnsi="Cambria Math"/>
                  <w:lang w:eastAsia="en-GB"/>
                </w:rPr>
                <m:t>C+</m:t>
              </m:r>
              <m:f>
                <m:fPr>
                  <m:ctrlPr>
                    <w:rPr>
                      <w:rFonts w:ascii="Cambria Math" w:hAnsi="Cambria Math"/>
                      <w:i/>
                      <w:lang w:eastAsia="en-GB"/>
                    </w:rPr>
                  </m:ctrlPr>
                </m:fPr>
                <m:num>
                  <m:r>
                    <w:rPr>
                      <w:rFonts w:ascii="Cambria Math" w:hAnsi="Cambria Math"/>
                      <w:lang w:eastAsia="en-GB"/>
                    </w:rPr>
                    <m:t>J</m:t>
                  </m:r>
                </m:num>
                <m:den>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o</m:t>
                      </m:r>
                    </m:sub>
                  </m:sSub>
                </m:den>
              </m:f>
            </m:den>
          </m:f>
        </m:oMath>
      </m:oMathPara>
    </w:p>
    <w:p w14:paraId="4BEE3160" w14:textId="58EDE217" w:rsidR="00AC490A" w:rsidRDefault="00AC490A" w:rsidP="00AC490A">
      <w:pPr>
        <w:pStyle w:val="equation"/>
        <w:rPr>
          <w:lang w:eastAsia="en-GB"/>
        </w:rPr>
      </w:pPr>
      <w:bookmarkStart w:id="98" w:name="_Ref457834552"/>
      <w:bookmarkStart w:id="99" w:name="_Toc458073708"/>
      <w:r>
        <w:rPr>
          <w:lang w:eastAsia="en-GB"/>
        </w:rPr>
        <w:t>Schmidt-Clausen effective intensity</w:t>
      </w:r>
      <w:bookmarkEnd w:id="98"/>
      <w:bookmarkEnd w:id="99"/>
    </w:p>
    <w:p w14:paraId="39076033" w14:textId="267C6DDF" w:rsidR="00AC490A" w:rsidRDefault="00AC490A" w:rsidP="00AC490A">
      <w:pPr>
        <w:pStyle w:val="BodyText"/>
        <w:rPr>
          <w:lang w:eastAsia="en-GB"/>
        </w:rPr>
      </w:pPr>
      <w:r>
        <w:rPr>
          <w:lang w:eastAsia="en-GB"/>
        </w:rPr>
        <w:t>Where:</w:t>
      </w:r>
    </w:p>
    <w:p w14:paraId="46863A6E" w14:textId="7CCFCB06" w:rsidR="00AC490A" w:rsidRDefault="00AC490A" w:rsidP="00AC490A">
      <w:pPr>
        <w:pStyle w:val="BodyText"/>
        <w:rPr>
          <w:lang w:eastAsia="en-GB"/>
        </w:rPr>
      </w:pPr>
      <w:r>
        <w:rPr>
          <w:lang w:eastAsia="en-GB"/>
        </w:rPr>
        <w:tab/>
        <w:t>C is a visual time constant to be taken as 0.2 second for night-time observation and 0.1 second for daytime observation.</w:t>
      </w:r>
    </w:p>
    <w:p w14:paraId="3D5EE6FA" w14:textId="15E143A8" w:rsidR="00AC490A" w:rsidRDefault="00AC490A" w:rsidP="00AC490A">
      <w:pPr>
        <w:pStyle w:val="BodyText"/>
        <w:rPr>
          <w:lang w:eastAsia="en-GB"/>
        </w:rPr>
      </w:pPr>
      <w:r>
        <w:rPr>
          <w:lang w:eastAsia="en-GB"/>
        </w:rPr>
        <w:t>For longer flashes, such as those produced by revolving beams, it may be more convenient to express effective intensity in the following form:</w:t>
      </w:r>
    </w:p>
    <w:p w14:paraId="430AF18B" w14:textId="1C31B7A1" w:rsidR="00AC490A" w:rsidRPr="00AC490A" w:rsidRDefault="00201121" w:rsidP="00AC490A">
      <w:pPr>
        <w:pStyle w:val="BodyText"/>
        <w:rPr>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o</m:t>
                  </m:r>
                </m:sub>
              </m:sSub>
              <m:r>
                <w:rPr>
                  <w:rFonts w:ascii="Cambria Math" w:hAnsi="Cambria Math"/>
                  <w:lang w:eastAsia="en-GB"/>
                </w:rPr>
                <m:t>T</m:t>
              </m:r>
            </m:num>
            <m:den>
              <m:f>
                <m:fPr>
                  <m:ctrlPr>
                    <w:rPr>
                      <w:rFonts w:ascii="Cambria Math" w:hAnsi="Cambria Math"/>
                      <w:i/>
                      <w:lang w:eastAsia="en-GB"/>
                    </w:rPr>
                  </m:ctrlPr>
                </m:fPr>
                <m:num>
                  <m:r>
                    <w:rPr>
                      <w:rFonts w:ascii="Cambria Math" w:hAnsi="Cambria Math"/>
                      <w:lang w:eastAsia="en-GB"/>
                    </w:rPr>
                    <m:t>C</m:t>
                  </m:r>
                </m:num>
                <m:den>
                  <m:r>
                    <w:rPr>
                      <w:rFonts w:ascii="Cambria Math" w:hAnsi="Cambria Math"/>
                      <w:lang w:eastAsia="en-GB"/>
                    </w:rPr>
                    <m:t>F</m:t>
                  </m:r>
                </m:den>
              </m:f>
              <m:r>
                <w:rPr>
                  <w:rFonts w:ascii="Cambria Math" w:hAnsi="Cambria Math"/>
                  <w:lang w:eastAsia="en-GB"/>
                </w:rPr>
                <m:t>+T</m:t>
              </m:r>
            </m:den>
          </m:f>
        </m:oMath>
      </m:oMathPara>
    </w:p>
    <w:p w14:paraId="0DC340D2" w14:textId="7EE16EB1" w:rsidR="00433060" w:rsidRDefault="00AC490A" w:rsidP="00AC490A">
      <w:pPr>
        <w:pStyle w:val="equation"/>
        <w:rPr>
          <w:lang w:eastAsia="en-GB"/>
        </w:rPr>
      </w:pPr>
      <w:bookmarkStart w:id="100" w:name="_Ref457834871"/>
      <w:bookmarkStart w:id="101" w:name="_Toc458073709"/>
      <w:r>
        <w:rPr>
          <w:lang w:eastAsia="en-GB"/>
        </w:rPr>
        <w:t>Schmidt-Clausen effective intensity for longer flashes</w:t>
      </w:r>
      <w:bookmarkEnd w:id="100"/>
      <w:bookmarkEnd w:id="101"/>
    </w:p>
    <w:p w14:paraId="5340FAC6" w14:textId="77B47A17" w:rsidR="00AC490A" w:rsidRDefault="00AC490A" w:rsidP="00AC490A">
      <w:pPr>
        <w:pStyle w:val="BodyText"/>
        <w:rPr>
          <w:lang w:eastAsia="en-GB"/>
        </w:rPr>
      </w:pPr>
      <w:r>
        <w:rPr>
          <w:lang w:eastAsia="en-GB"/>
        </w:rPr>
        <w:t>Where</w:t>
      </w:r>
    </w:p>
    <w:p w14:paraId="29608AAB" w14:textId="669A8C31" w:rsidR="00AC490A" w:rsidRDefault="00AC490A" w:rsidP="00AC490A">
      <w:pPr>
        <w:pStyle w:val="BodyText"/>
        <w:rPr>
          <w:lang w:eastAsia="en-GB"/>
        </w:rPr>
      </w:pPr>
      <w:r>
        <w:rPr>
          <w:lang w:eastAsia="en-GB"/>
        </w:rPr>
        <w:tab/>
        <w:t>T is the total duration of the flash (s)</w:t>
      </w:r>
    </w:p>
    <w:p w14:paraId="7B577E70" w14:textId="1966D62D" w:rsidR="00AC490A" w:rsidRDefault="00AC490A" w:rsidP="00AC490A">
      <w:pPr>
        <w:pStyle w:val="BodyText"/>
        <w:rPr>
          <w:lang w:eastAsia="en-GB"/>
        </w:rPr>
      </w:pPr>
      <w:r>
        <w:rPr>
          <w:lang w:eastAsia="en-GB"/>
        </w:rPr>
        <w:tab/>
        <w:t xml:space="preserve">F is the Schmidt-Clausen form factor defined by </w:t>
      </w:r>
      <w:r>
        <w:rPr>
          <w:lang w:eastAsia="en-GB"/>
        </w:rPr>
        <w:fldChar w:fldCharType="begin"/>
      </w:r>
      <w:r>
        <w:rPr>
          <w:lang w:eastAsia="en-GB"/>
        </w:rPr>
        <w:instrText xml:space="preserve"> REF _Ref457834166 \r </w:instrText>
      </w:r>
      <w:r>
        <w:rPr>
          <w:lang w:eastAsia="en-GB"/>
        </w:rPr>
        <w:fldChar w:fldCharType="separate"/>
      </w:r>
      <w:r>
        <w:rPr>
          <w:lang w:eastAsia="en-GB"/>
        </w:rPr>
        <w:t>Equation 10</w:t>
      </w:r>
      <w:r>
        <w:rPr>
          <w:lang w:eastAsia="en-GB"/>
        </w:rPr>
        <w:fldChar w:fldCharType="end"/>
      </w:r>
      <w:r>
        <w:rPr>
          <w:lang w:eastAsia="en-GB"/>
        </w:rPr>
        <w:t>.</w:t>
      </w:r>
    </w:p>
    <w:p w14:paraId="55E6FC38" w14:textId="77777777" w:rsidR="00AC490A" w:rsidRDefault="00AC490A" w:rsidP="00AC490A">
      <w:pPr>
        <w:pStyle w:val="BodyText"/>
        <w:rPr>
          <w:lang w:eastAsia="en-GB"/>
        </w:rPr>
      </w:pPr>
    </w:p>
    <w:p w14:paraId="0EE50DB3" w14:textId="2A9BCFC8" w:rsidR="00AC490A" w:rsidRPr="00AC490A" w:rsidRDefault="00AC490A" w:rsidP="00AC490A">
      <w:pPr>
        <w:pStyle w:val="BodyText"/>
        <w:rPr>
          <w:rFonts w:eastAsiaTheme="minorEastAsia"/>
          <w:lang w:eastAsia="en-GB"/>
        </w:rPr>
      </w:pPr>
      <m:oMathPara>
        <m:oMath>
          <m:r>
            <w:rPr>
              <w:rFonts w:ascii="Cambria Math" w:hAnsi="Cambria Math"/>
              <w:lang w:eastAsia="en-GB"/>
            </w:rPr>
            <m:t>F=</m:t>
          </m:r>
          <m:f>
            <m:fPr>
              <m:ctrlPr>
                <w:rPr>
                  <w:rFonts w:ascii="Cambria Math" w:hAnsi="Cambria Math"/>
                  <w:i/>
                  <w:lang w:eastAsia="en-GB"/>
                </w:rPr>
              </m:ctrlPr>
            </m:fPr>
            <m:num>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dt</m:t>
                  </m:r>
                </m:e>
              </m:nary>
            </m:num>
            <m:den>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o</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r>
                <w:rPr>
                  <w:rFonts w:ascii="Cambria Math" w:hAnsi="Cambria Math"/>
                  <w:lang w:eastAsia="en-GB"/>
                </w:rPr>
                <m:t>)</m:t>
              </m:r>
            </m:den>
          </m:f>
        </m:oMath>
      </m:oMathPara>
    </w:p>
    <w:p w14:paraId="367EF5C3" w14:textId="059CC38E" w:rsidR="00AC490A" w:rsidRDefault="00AC490A" w:rsidP="00AC490A">
      <w:pPr>
        <w:pStyle w:val="equation"/>
        <w:rPr>
          <w:lang w:eastAsia="en-GB"/>
        </w:rPr>
      </w:pPr>
      <w:bookmarkStart w:id="102" w:name="_Ref457834166"/>
      <w:bookmarkStart w:id="103" w:name="_Toc458073710"/>
      <w:r>
        <w:rPr>
          <w:lang w:eastAsia="en-GB"/>
        </w:rPr>
        <w:t>Schmidt-Clausen Form Factor</w:t>
      </w:r>
      <w:bookmarkEnd w:id="102"/>
      <w:bookmarkEnd w:id="103"/>
    </w:p>
    <w:p w14:paraId="6A06C47F" w14:textId="08B1F7FA" w:rsidR="00AC490A" w:rsidRDefault="00AC490A" w:rsidP="00AC490A">
      <w:pPr>
        <w:pStyle w:val="BodyText"/>
        <w:rPr>
          <w:lang w:eastAsia="en-GB"/>
        </w:rPr>
      </w:pPr>
      <w:r>
        <w:rPr>
          <w:lang w:eastAsia="en-GB"/>
        </w:rPr>
        <w:t>Where:</w:t>
      </w:r>
    </w:p>
    <w:p w14:paraId="4AA72136" w14:textId="78FD0FC2" w:rsidR="00AC490A" w:rsidRDefault="00AC490A" w:rsidP="00AC490A">
      <w:pPr>
        <w:pStyle w:val="BodyText"/>
        <w:rPr>
          <w:rFonts w:eastAsiaTheme="minorEastAsia"/>
          <w:lang w:eastAsia="en-GB"/>
        </w:rPr>
      </w:pPr>
      <w:r>
        <w:rPr>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oMath>
      <w:r>
        <w:rPr>
          <w:rFonts w:eastAsiaTheme="minorEastAsia"/>
          <w:lang w:eastAsia="en-GB"/>
        </w:rPr>
        <w:t xml:space="preserve"> is the time of commencement of the flash</w:t>
      </w:r>
    </w:p>
    <w:p w14:paraId="2D3D15A3" w14:textId="35884BB3" w:rsidR="00AC490A" w:rsidRPr="00AC490A" w:rsidRDefault="00AC490A" w:rsidP="00AC490A">
      <w:pPr>
        <w:pStyle w:val="BodyText"/>
        <w:rPr>
          <w:lang w:eastAsia="en-GB"/>
        </w:rPr>
      </w:pPr>
      <w:r>
        <w:rPr>
          <w:rFonts w:eastAsiaTheme="minorEastAsia"/>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oMath>
      <w:r>
        <w:rPr>
          <w:rFonts w:eastAsiaTheme="minorEastAsia"/>
          <w:lang w:eastAsia="en-GB"/>
        </w:rPr>
        <w:t xml:space="preserve"> is the time of cessation of the flash</w:t>
      </w:r>
    </w:p>
    <w:p w14:paraId="169A8000" w14:textId="34721969" w:rsidR="00433060" w:rsidRDefault="00AC490A" w:rsidP="00433060">
      <w:pPr>
        <w:pStyle w:val="BodyText"/>
        <w:rPr>
          <w:lang w:eastAsia="en-GB"/>
        </w:rPr>
      </w:pPr>
      <w:r w:rsidRPr="00AC490A">
        <w:rPr>
          <w:lang w:eastAsia="en-GB"/>
        </w:rPr>
        <w:lastRenderedPageBreak/>
        <w:t xml:space="preserve">If a graph is drawn of the form of the flash, and a rectangle is drawn enclosing this, so that the rectangle is of length </w:t>
      </w:r>
      <m:oMath>
        <m:sSub>
          <m:sSubPr>
            <m:ctrlPr>
              <w:rPr>
                <w:rFonts w:ascii="Cambria Math" w:hAnsi="Cambria Math"/>
                <w:i/>
                <w:lang w:eastAsia="en-GB"/>
              </w:rPr>
            </m:ctrlPr>
          </m:sSubPr>
          <m:e>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r>
              <w:rPr>
                <w:rFonts w:ascii="Cambria Math" w:hAnsi="Cambria Math"/>
                <w:lang w:eastAsia="en-GB"/>
              </w:rPr>
              <m:t>-t</m:t>
            </m:r>
          </m:e>
          <m:sub>
            <m:r>
              <w:rPr>
                <w:rFonts w:ascii="Cambria Math" w:hAnsi="Cambria Math"/>
                <w:lang w:eastAsia="en-GB"/>
              </w:rPr>
              <m:t>1</m:t>
            </m:r>
          </m:sub>
        </m:sSub>
        <m:r>
          <w:rPr>
            <w:rFonts w:ascii="Cambria Math" w:hAnsi="Cambria Math"/>
            <w:lang w:eastAsia="en-GB"/>
          </w:rPr>
          <m:t xml:space="preserve"> </m:t>
        </m:r>
      </m:oMath>
      <w:r w:rsidRPr="00AC490A">
        <w:rPr>
          <w:lang w:eastAsia="en-GB"/>
        </w:rPr>
        <w:t>and of height equal to the maximum of intensity of the flash, then the form-factor is the ratio of the area under the graph to the area of the rectangle (Figure 2).</w:t>
      </w:r>
    </w:p>
    <w:p w14:paraId="22464C07" w14:textId="77777777" w:rsidR="00E86663" w:rsidRDefault="00E86663" w:rsidP="00E86663">
      <w:pPr>
        <w:pStyle w:val="BodyText"/>
        <w:keepNext/>
        <w:jc w:val="center"/>
      </w:pPr>
      <w:r>
        <w:rPr>
          <w:noProof/>
          <w:lang w:val="en-IE" w:eastAsia="en-IE"/>
        </w:rPr>
        <w:drawing>
          <wp:inline distT="0" distB="0" distL="0" distR="0" wp14:anchorId="0B167590" wp14:editId="77A8BA40">
            <wp:extent cx="3538855" cy="1312545"/>
            <wp:effectExtent l="0" t="0" r="4445" b="1905"/>
            <wp:docPr id="23" name="Picture 23" descr="SC FF Explan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 FF Explanation"/>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538855" cy="1312545"/>
                    </a:xfrm>
                    <a:prstGeom prst="rect">
                      <a:avLst/>
                    </a:prstGeom>
                    <a:noFill/>
                    <a:ln>
                      <a:noFill/>
                    </a:ln>
                  </pic:spPr>
                </pic:pic>
              </a:graphicData>
            </a:graphic>
          </wp:inline>
        </w:drawing>
      </w:r>
    </w:p>
    <w:p w14:paraId="6243C1B3" w14:textId="3C2DD92E" w:rsidR="00E86663" w:rsidRDefault="00E86663" w:rsidP="00E86663">
      <w:pPr>
        <w:pStyle w:val="Caption"/>
        <w:jc w:val="center"/>
      </w:pPr>
      <w:r>
        <w:t xml:space="preserve">Figure </w:t>
      </w:r>
      <w:r>
        <w:fldChar w:fldCharType="begin"/>
      </w:r>
      <w:r>
        <w:instrText xml:space="preserve"> SEQ Figure \* ARABIC </w:instrText>
      </w:r>
      <w:r>
        <w:fldChar w:fldCharType="separate"/>
      </w:r>
      <w:ins w:id="104" w:author="Alwyn Williams" w:date="2016-08-04T11:10:00Z">
        <w:r w:rsidR="00F02BBC">
          <w:rPr>
            <w:noProof/>
          </w:rPr>
          <w:t>11</w:t>
        </w:r>
      </w:ins>
      <w:del w:id="105" w:author="Alwyn Williams" w:date="2016-08-04T11:10:00Z">
        <w:r w:rsidR="0027510B" w:rsidDel="00F02BBC">
          <w:rPr>
            <w:noProof/>
          </w:rPr>
          <w:delText>10</w:delText>
        </w:r>
      </w:del>
      <w:r>
        <w:fldChar w:fldCharType="end"/>
      </w:r>
      <w:r>
        <w:t xml:space="preserve"> Graph of a flash profile and enclosing rectangle (Form Factor method)</w:t>
      </w:r>
    </w:p>
    <w:p w14:paraId="493A142A" w14:textId="77777777" w:rsidR="00E86663" w:rsidRDefault="00E86663" w:rsidP="00E86663">
      <w:pPr>
        <w:pStyle w:val="BodyText"/>
      </w:pPr>
    </w:p>
    <w:p w14:paraId="26D041E9" w14:textId="1F2E2B26" w:rsidR="00E86663" w:rsidRDefault="00E86663" w:rsidP="00E86663">
      <w:pPr>
        <w:pStyle w:val="BodyText"/>
      </w:pPr>
      <w:r w:rsidRPr="00E86663">
        <w:t>The precise choice of limits t1 and t2 is unimportant, provided that they correspond to instants of zero intensity preceding and following the flash, respectively.  Where no such instants exist, as may be the case for flashes produced by revolving beams, the intensity of which may never fall completely to zero, it will generally be sufficient to choose instants at which the instantaneous intensity is at a sufficiently low value (for example, 5% of the peak luminous intensity of the flash).  This is equivalent to calculating the effective intensity of the flash which is considered as being superimposed over a steady luminous intensity equal to that at the chosen instants t1 and t2.</w:t>
      </w:r>
    </w:p>
    <w:p w14:paraId="54247469" w14:textId="4AE506BD" w:rsidR="00E86663" w:rsidRDefault="00D452ED" w:rsidP="00E86663">
      <w:pPr>
        <w:pStyle w:val="BodyText"/>
      </w:pPr>
      <w:r w:rsidRPr="00D452ED">
        <w:t xml:space="preserve">For extremely short flashes, </w:t>
      </w:r>
      <w:r w:rsidR="007D74AD">
        <w:t>T</w:t>
      </w:r>
      <w:r w:rsidRPr="00D452ED">
        <w:t xml:space="preserve"> becomes negligible in comparison with C/F and </w:t>
      </w:r>
      <w:r w:rsidR="007D74AD">
        <w:fldChar w:fldCharType="begin"/>
      </w:r>
      <w:r w:rsidR="007D74AD">
        <w:instrText xml:space="preserve"> REF _Ref457834871 \r </w:instrText>
      </w:r>
      <w:r w:rsidR="007D74AD">
        <w:fldChar w:fldCharType="separate"/>
      </w:r>
      <w:r w:rsidR="007D74AD">
        <w:t>Equation 9</w:t>
      </w:r>
      <w:r w:rsidR="007D74AD">
        <w:fldChar w:fldCharType="end"/>
      </w:r>
      <w:r w:rsidR="007D74AD">
        <w:t xml:space="preserve"> </w:t>
      </w:r>
      <w:r w:rsidRPr="00D452ED">
        <w:t>becomes</w:t>
      </w:r>
    </w:p>
    <w:p w14:paraId="484377DE" w14:textId="42EF8FB4" w:rsidR="007D74AD" w:rsidRPr="007D74AD" w:rsidRDefault="00201121" w:rsidP="00E86663">
      <w:pPr>
        <w:pStyle w:val="BodyText"/>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e</m:t>
              </m:r>
            </m:sub>
          </m:sSub>
          <m:r>
            <w:rPr>
              <w:rFonts w:ascii="Cambria Math" w:hAnsi="Cambria Math"/>
            </w:rPr>
            <m:t>=</m:t>
          </m:r>
          <m:f>
            <m:fPr>
              <m:ctrlPr>
                <w:rPr>
                  <w:rFonts w:ascii="Cambria Math" w:hAnsi="Cambria Math"/>
                  <w:i/>
                </w:rPr>
              </m:ctrlPr>
            </m:fPr>
            <m:num>
              <m:r>
                <w:rPr>
                  <w:rFonts w:ascii="Cambria Math" w:hAnsi="Cambria Math"/>
                </w:rPr>
                <m:t>J</m:t>
              </m:r>
            </m:num>
            <m:den>
              <m:r>
                <w:rPr>
                  <w:rFonts w:ascii="Cambria Math" w:hAnsi="Cambria Math"/>
                </w:rPr>
                <m:t>C</m:t>
              </m:r>
            </m:den>
          </m:f>
        </m:oMath>
      </m:oMathPara>
    </w:p>
    <w:p w14:paraId="7B68C028" w14:textId="3E2F3F21" w:rsidR="007D74AD" w:rsidRDefault="007D74AD" w:rsidP="007D74AD">
      <w:pPr>
        <w:pStyle w:val="equation"/>
      </w:pPr>
      <w:bookmarkStart w:id="106" w:name="_Toc458073711"/>
      <w:r>
        <w:t>Schmidt-Clausen method for extremely short flashes</w:t>
      </w:r>
      <w:bookmarkEnd w:id="106"/>
    </w:p>
    <w:p w14:paraId="402D2CF5" w14:textId="79DCB3A5" w:rsidR="00433060" w:rsidRDefault="007D74AD" w:rsidP="00433060">
      <w:pPr>
        <w:pStyle w:val="BodyText"/>
      </w:pPr>
      <w:r w:rsidRPr="007D74AD">
        <w:t>Taking C = 0.2, this equation may be used for flashes shorter than 0.05 s.  For these, the effective intensity is five times the integrated intensity (when the unit of time is the second).</w:t>
      </w:r>
    </w:p>
    <w:p w14:paraId="22E4AE90" w14:textId="77777777" w:rsidR="007D74AD" w:rsidRDefault="007D74AD" w:rsidP="00433060">
      <w:pPr>
        <w:pStyle w:val="BodyText"/>
        <w:rPr>
          <w:lang w:eastAsia="en-GB"/>
        </w:rPr>
      </w:pPr>
    </w:p>
    <w:p w14:paraId="20228C3F" w14:textId="6DE54B57" w:rsidR="00433060" w:rsidRDefault="00433060" w:rsidP="007D74AD">
      <w:pPr>
        <w:pStyle w:val="AnnexBHead1"/>
      </w:pPr>
      <w:r>
        <w:t>Method of Allard</w:t>
      </w:r>
    </w:p>
    <w:p w14:paraId="686B0D2C" w14:textId="77777777" w:rsidR="00433060" w:rsidRDefault="00433060" w:rsidP="00433060">
      <w:pPr>
        <w:pStyle w:val="Heading1separatationline"/>
        <w:rPr>
          <w:lang w:eastAsia="en-GB"/>
        </w:rPr>
      </w:pPr>
    </w:p>
    <w:p w14:paraId="3BEF6E39" w14:textId="77777777" w:rsidR="002E1D3C" w:rsidRDefault="002E1D3C" w:rsidP="002E1D3C">
      <w:pPr>
        <w:pStyle w:val="BodyText"/>
        <w:rPr>
          <w:lang w:eastAsia="en-GB"/>
        </w:rPr>
      </w:pPr>
      <w:r>
        <w:rPr>
          <w:lang w:eastAsia="en-GB"/>
        </w:rPr>
        <w:t>This method also proceeds from the variation of instantaneous luminous intensity I as a function of time t, described by the function I(t).  The corresponding instantaneous effective intensity is defined by a function i(t).</w:t>
      </w:r>
    </w:p>
    <w:p w14:paraId="10883A33" w14:textId="6B6461E3" w:rsidR="00433060" w:rsidRDefault="002E1D3C" w:rsidP="002E1D3C">
      <w:pPr>
        <w:pStyle w:val="BodyText"/>
        <w:rPr>
          <w:lang w:eastAsia="en-GB"/>
        </w:rPr>
      </w:pPr>
      <w:r>
        <w:rPr>
          <w:lang w:eastAsia="en-GB"/>
        </w:rPr>
        <w:t>According to the theory of Allard these functions are related by the differential equation</w:t>
      </w:r>
    </w:p>
    <w:p w14:paraId="050C31DC" w14:textId="66638B54" w:rsidR="002E1D3C" w:rsidRPr="00D15330" w:rsidRDefault="00201121" w:rsidP="002E1D3C">
      <w:pPr>
        <w:pStyle w:val="BodyText"/>
        <w:rPr>
          <w:rFonts w:eastAsiaTheme="minorEastAsia"/>
          <w:lang w:eastAsia="en-GB"/>
        </w:rPr>
      </w:pPr>
      <m:oMathPara>
        <m:oMath>
          <m:f>
            <m:fPr>
              <m:ctrlPr>
                <w:rPr>
                  <w:rFonts w:ascii="Cambria Math" w:hAnsi="Cambria Math"/>
                  <w:i/>
                  <w:lang w:eastAsia="en-GB"/>
                </w:rPr>
              </m:ctrlPr>
            </m:fPr>
            <m:num>
              <m:r>
                <w:rPr>
                  <w:rFonts w:ascii="Cambria Math" w:hAnsi="Cambria Math"/>
                </w:rPr>
                <m:t>di</m:t>
              </m:r>
            </m:num>
            <m:den>
              <m:r>
                <w:rPr>
                  <w:rFonts w:ascii="Cambria Math" w:hAnsi="Cambria Math"/>
                </w:rPr>
                <m:t>dt</m:t>
              </m:r>
            </m:den>
          </m:f>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-i(t)</m:t>
              </m:r>
            </m:num>
            <m:den>
              <m:r>
                <w:rPr>
                  <w:rFonts w:ascii="Cambria Math" w:hAnsi="Cambria Math"/>
                  <w:lang w:eastAsia="en-GB"/>
                </w:rPr>
                <m:t>A</m:t>
              </m:r>
            </m:den>
          </m:f>
        </m:oMath>
      </m:oMathPara>
    </w:p>
    <w:p w14:paraId="2F977D90" w14:textId="792D3B02" w:rsidR="00D15330" w:rsidRDefault="00D15330" w:rsidP="00D15330">
      <w:pPr>
        <w:pStyle w:val="equation"/>
        <w:rPr>
          <w:lang w:eastAsia="en-GB"/>
        </w:rPr>
      </w:pPr>
      <w:bookmarkStart w:id="107" w:name="_Ref457836969"/>
      <w:bookmarkStart w:id="108" w:name="_Toc458073712"/>
      <w:r>
        <w:rPr>
          <w:lang w:eastAsia="en-GB"/>
        </w:rPr>
        <w:t>Instantaneous effective intensity</w:t>
      </w:r>
      <w:bookmarkEnd w:id="107"/>
      <w:bookmarkEnd w:id="108"/>
    </w:p>
    <w:p w14:paraId="573DBFAD" w14:textId="4F615F25" w:rsidR="00D15330" w:rsidRDefault="00D15330" w:rsidP="00D15330">
      <w:pPr>
        <w:pStyle w:val="BodyText"/>
        <w:rPr>
          <w:lang w:eastAsia="en-GB"/>
        </w:rPr>
      </w:pPr>
      <w:r>
        <w:rPr>
          <w:lang w:eastAsia="en-GB"/>
        </w:rPr>
        <w:t>Where:</w:t>
      </w:r>
    </w:p>
    <w:p w14:paraId="76EF24BD" w14:textId="76A58D1D" w:rsidR="00D15330" w:rsidRDefault="00D15330" w:rsidP="00D15330">
      <w:pPr>
        <w:pStyle w:val="BodyText"/>
        <w:rPr>
          <w:lang w:eastAsia="en-GB"/>
        </w:rPr>
      </w:pPr>
      <w:r>
        <w:rPr>
          <w:lang w:eastAsia="en-GB"/>
        </w:rPr>
        <w:tab/>
        <w:t>A is the time-constant for visual response</w:t>
      </w:r>
    </w:p>
    <w:p w14:paraId="7FA21720" w14:textId="77777777" w:rsidR="00D15330" w:rsidRDefault="00D15330" w:rsidP="00D15330">
      <w:pPr>
        <w:pStyle w:val="BodyText"/>
        <w:rPr>
          <w:lang w:eastAsia="en-GB"/>
        </w:rPr>
      </w:pPr>
      <w:r>
        <w:rPr>
          <w:lang w:eastAsia="en-GB"/>
        </w:rPr>
        <w:t>In this case, A is associated with the time required for the eye to respond to a light stimulus, and is a measure of the so-called ‘inertia of vision’.</w:t>
      </w:r>
    </w:p>
    <w:p w14:paraId="085E29FA" w14:textId="77777777" w:rsidR="00D15330" w:rsidRPr="00D15330" w:rsidRDefault="00D15330" w:rsidP="00D15330">
      <w:pPr>
        <w:pStyle w:val="BodyText"/>
        <w:rPr>
          <w:i/>
          <w:lang w:eastAsia="en-GB"/>
        </w:rPr>
      </w:pPr>
      <w:r w:rsidRPr="00D15330">
        <w:rPr>
          <w:i/>
          <w:lang w:eastAsia="en-GB"/>
        </w:rPr>
        <w:t>For practical calculations under the reference conditions of night-time observation, A is to be taken as 0.2 second.</w:t>
      </w:r>
    </w:p>
    <w:p w14:paraId="1F7D1F55" w14:textId="77777777" w:rsidR="00D15330" w:rsidRDefault="00D15330" w:rsidP="00D15330">
      <w:pPr>
        <w:pStyle w:val="BodyText"/>
        <w:rPr>
          <w:lang w:eastAsia="en-GB"/>
        </w:rPr>
      </w:pPr>
      <w:r>
        <w:rPr>
          <w:lang w:eastAsia="en-GB"/>
        </w:rPr>
        <w:t xml:space="preserve">Solutions of equation 9 yield values of i(t) at each instant during and after the course of a flash (see Fig. 2).  If it is assumed that the visual impression is proportional to the light stimulus, and, in particular the assumption is made that the observer’s eye remains in a constant state of adaptation during the variations of intensity within the flash, then equation 9 relates the instantaneous intensity I(t) during the flash to the luminous intensity i(t) of a </w:t>
      </w:r>
      <w:r>
        <w:rPr>
          <w:lang w:eastAsia="en-GB"/>
        </w:rPr>
        <w:lastRenderedPageBreak/>
        <w:t>fixed light which would result in the same visual response as that occurring in the eye at that instant.  The assumption of constant adaptation is reasonable under the conditions of observation in which lights are seen at threshold levels by an observer.</w:t>
      </w:r>
    </w:p>
    <w:p w14:paraId="1E27CC9C" w14:textId="77777777" w:rsidR="00D15330" w:rsidRPr="00D15330" w:rsidRDefault="00D15330" w:rsidP="00D15330">
      <w:pPr>
        <w:pStyle w:val="BodyText"/>
        <w:rPr>
          <w:i/>
          <w:lang w:eastAsia="en-GB"/>
        </w:rPr>
      </w:pPr>
      <w:r w:rsidRPr="00D15330">
        <w:rPr>
          <w:i/>
          <w:lang w:eastAsia="en-GB"/>
        </w:rPr>
        <w:t>The effective intensity Ie is the maximum value of i (t) during the duration of the flash.</w:t>
      </w:r>
    </w:p>
    <w:p w14:paraId="4BE3A108" w14:textId="593363DB" w:rsidR="00D15330" w:rsidRPr="00D15330" w:rsidRDefault="00D15330" w:rsidP="00D15330">
      <w:pPr>
        <w:pStyle w:val="BodyText"/>
        <w:rPr>
          <w:lang w:eastAsia="en-GB"/>
        </w:rPr>
      </w:pPr>
      <w:r>
        <w:rPr>
          <w:lang w:eastAsia="en-GB"/>
        </w:rPr>
        <w:t xml:space="preserve">An explicit solution of </w:t>
      </w:r>
      <w:r>
        <w:rPr>
          <w:lang w:eastAsia="en-GB"/>
        </w:rPr>
        <w:fldChar w:fldCharType="begin"/>
      </w:r>
      <w:r>
        <w:rPr>
          <w:lang w:eastAsia="en-GB"/>
        </w:rPr>
        <w:instrText xml:space="preserve"> REF _Ref457836969 \r </w:instrText>
      </w:r>
      <w:r>
        <w:rPr>
          <w:lang w:eastAsia="en-GB"/>
        </w:rPr>
        <w:fldChar w:fldCharType="separate"/>
      </w:r>
      <w:r>
        <w:rPr>
          <w:lang w:eastAsia="en-GB"/>
        </w:rPr>
        <w:t>Equation 12</w:t>
      </w:r>
      <w:r>
        <w:rPr>
          <w:lang w:eastAsia="en-GB"/>
        </w:rPr>
        <w:fldChar w:fldCharType="end"/>
      </w:r>
      <w:r>
        <w:rPr>
          <w:lang w:eastAsia="en-GB"/>
        </w:rPr>
        <w:t xml:space="preserve"> may be obtained in integral form.  From this it may be seen that, for flashes of very short duration, the effective intensity becomes:</w:t>
      </w:r>
    </w:p>
    <w:p w14:paraId="552D7817" w14:textId="45FFCB8A" w:rsidR="00433060" w:rsidRPr="00D15330" w:rsidRDefault="00201121" w:rsidP="00433060">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r>
                <w:rPr>
                  <w:rFonts w:ascii="Cambria Math" w:hAnsi="Cambria Math"/>
                  <w:lang w:eastAsia="en-GB"/>
                </w:rPr>
                <m:t>J</m:t>
              </m:r>
            </m:num>
            <m:den>
              <m:r>
                <w:rPr>
                  <w:rFonts w:ascii="Cambria Math" w:hAnsi="Cambria Math"/>
                  <w:lang w:eastAsia="en-GB"/>
                </w:rPr>
                <m:t>A</m:t>
              </m:r>
            </m:den>
          </m:f>
        </m:oMath>
      </m:oMathPara>
    </w:p>
    <w:p w14:paraId="013056DC" w14:textId="37D6956D" w:rsidR="00D15330" w:rsidRDefault="00D15330" w:rsidP="00D15330">
      <w:pPr>
        <w:pStyle w:val="equation"/>
        <w:rPr>
          <w:lang w:eastAsia="en-GB"/>
        </w:rPr>
      </w:pPr>
      <w:bookmarkStart w:id="109" w:name="_Toc458073713"/>
      <w:r>
        <w:rPr>
          <w:lang w:eastAsia="en-GB"/>
        </w:rPr>
        <w:t>Allard Method for very short flashes</w:t>
      </w:r>
      <w:bookmarkEnd w:id="109"/>
    </w:p>
    <w:p w14:paraId="79FE9CE9" w14:textId="345C5655" w:rsidR="00D15330" w:rsidRDefault="00D15330" w:rsidP="00D15330">
      <w:pPr>
        <w:pStyle w:val="BodyText"/>
        <w:rPr>
          <w:lang w:eastAsia="en-GB"/>
        </w:rPr>
      </w:pPr>
      <w:r>
        <w:rPr>
          <w:lang w:eastAsia="en-GB"/>
        </w:rPr>
        <w:t>Where:</w:t>
      </w:r>
    </w:p>
    <w:p w14:paraId="3E2F36F6" w14:textId="04D2ACBE" w:rsidR="00D15330" w:rsidRDefault="00D15330" w:rsidP="00D15330">
      <w:pPr>
        <w:pStyle w:val="BodyText"/>
        <w:rPr>
          <w:lang w:eastAsia="en-GB"/>
        </w:rPr>
      </w:pPr>
      <w:r>
        <w:rPr>
          <w:lang w:eastAsia="en-GB"/>
        </w:rPr>
        <w:tab/>
        <w:t>J is the integrated intensity</w:t>
      </w:r>
    </w:p>
    <w:p w14:paraId="5B11DD5E" w14:textId="2D0D672B" w:rsidR="00D15330" w:rsidRDefault="00D15330" w:rsidP="00D15330">
      <w:pPr>
        <w:pStyle w:val="BodyText"/>
        <w:rPr>
          <w:lang w:eastAsia="en-GB"/>
        </w:rPr>
      </w:pPr>
      <w:r>
        <w:rPr>
          <w:lang w:eastAsia="en-GB"/>
        </w:rPr>
        <w:t>If the visual constant A be taken identical with C in the Schmidt-Clausen Method, it may be seen that the two methods give identical effective intensity for very short flashes.</w:t>
      </w:r>
    </w:p>
    <w:p w14:paraId="57663551" w14:textId="3668D3EE" w:rsidR="00D15330" w:rsidRDefault="00D15330" w:rsidP="00D15330">
      <w:pPr>
        <w:pStyle w:val="BodyText"/>
        <w:rPr>
          <w:lang w:eastAsia="en-GB"/>
        </w:rPr>
      </w:pPr>
      <w:r>
        <w:rPr>
          <w:lang w:eastAsia="en-GB"/>
        </w:rPr>
        <w:t xml:space="preserve">It is generally more convenient to obtain solutions of </w:t>
      </w:r>
      <w:r>
        <w:rPr>
          <w:lang w:eastAsia="en-GB"/>
        </w:rPr>
        <w:fldChar w:fldCharType="begin"/>
      </w:r>
      <w:r>
        <w:rPr>
          <w:lang w:eastAsia="en-GB"/>
        </w:rPr>
        <w:instrText xml:space="preserve"> REF _Ref457836969 \r </w:instrText>
      </w:r>
      <w:r>
        <w:rPr>
          <w:lang w:eastAsia="en-GB"/>
        </w:rPr>
        <w:fldChar w:fldCharType="separate"/>
      </w:r>
      <w:r>
        <w:rPr>
          <w:lang w:eastAsia="en-GB"/>
        </w:rPr>
        <w:t>Equation 12</w:t>
      </w:r>
      <w:r>
        <w:rPr>
          <w:lang w:eastAsia="en-GB"/>
        </w:rPr>
        <w:fldChar w:fldCharType="end"/>
      </w:r>
      <w:r>
        <w:rPr>
          <w:lang w:eastAsia="en-GB"/>
        </w:rPr>
        <w:t xml:space="preserve"> directly by computers rather than to use the explicit solution.  The equation is identical with that for an electrical circuit consisting of a capacitor charged through a resistor from a time-varying voltage source.</w:t>
      </w:r>
    </w:p>
    <w:p w14:paraId="426DAEAB" w14:textId="356E1CCA" w:rsidR="00D15330" w:rsidRPr="00D15330" w:rsidRDefault="00D15330" w:rsidP="00D15330">
      <w:pPr>
        <w:pStyle w:val="BodyText"/>
        <w:rPr>
          <w:lang w:eastAsia="en-GB"/>
        </w:rPr>
      </w:pPr>
      <w:r>
        <w:rPr>
          <w:lang w:eastAsia="en-GB"/>
        </w:rPr>
        <w:t xml:space="preserve">The explicit solution of </w:t>
      </w:r>
      <w:r>
        <w:rPr>
          <w:lang w:eastAsia="en-GB"/>
        </w:rPr>
        <w:fldChar w:fldCharType="begin"/>
      </w:r>
      <w:r>
        <w:rPr>
          <w:lang w:eastAsia="en-GB"/>
        </w:rPr>
        <w:instrText xml:space="preserve"> REF _Ref457836969 \r </w:instrText>
      </w:r>
      <w:r>
        <w:rPr>
          <w:lang w:eastAsia="en-GB"/>
        </w:rPr>
        <w:fldChar w:fldCharType="separate"/>
      </w:r>
      <w:r>
        <w:rPr>
          <w:lang w:eastAsia="en-GB"/>
        </w:rPr>
        <w:t>Equation 12</w:t>
      </w:r>
      <w:r>
        <w:rPr>
          <w:lang w:eastAsia="en-GB"/>
        </w:rPr>
        <w:fldChar w:fldCharType="end"/>
      </w:r>
      <w:r>
        <w:rPr>
          <w:lang w:eastAsia="en-GB"/>
        </w:rPr>
        <w:t xml:space="preserve"> is:</w:t>
      </w:r>
    </w:p>
    <w:p w14:paraId="4C64E1B9" w14:textId="1A20A81C" w:rsidR="00433060" w:rsidRPr="00D15330" w:rsidRDefault="00D15330" w:rsidP="00433060">
      <w:pPr>
        <w:pStyle w:val="BodyText"/>
        <w:rPr>
          <w:rFonts w:eastAsiaTheme="minorEastAsia"/>
          <w:lang w:eastAsia="en-GB"/>
        </w:rPr>
      </w:pPr>
      <m:oMathPara>
        <m:oMath>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m:t>
          </m:r>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f>
                <m:fPr>
                  <m:ctrlPr>
                    <w:rPr>
                      <w:rFonts w:ascii="Cambria Math" w:hAnsi="Cambria Math"/>
                      <w:i/>
                      <w:lang w:eastAsia="en-GB"/>
                    </w:rPr>
                  </m:ctrlPr>
                </m:fPr>
                <m:num>
                  <m:r>
                    <w:rPr>
                      <w:rFonts w:ascii="Cambria Math" w:hAnsi="Cambria Math"/>
                      <w:lang w:eastAsia="en-GB"/>
                    </w:rPr>
                    <m:t>I(u)</m:t>
                  </m:r>
                </m:num>
                <m:den>
                  <m:r>
                    <w:rPr>
                      <w:rFonts w:ascii="Cambria Math" w:hAnsi="Cambria Math"/>
                      <w:lang w:eastAsia="en-GB"/>
                    </w:rPr>
                    <m:t>A</m:t>
                  </m:r>
                </m:den>
              </m:f>
            </m:e>
          </m:nary>
          <m:sSup>
            <m:sSupPr>
              <m:ctrlPr>
                <w:rPr>
                  <w:rFonts w:ascii="Cambria Math" w:hAnsi="Cambria Math"/>
                  <w:i/>
                  <w:lang w:eastAsia="en-GB"/>
                </w:rPr>
              </m:ctrlPr>
            </m:sSupPr>
            <m:e>
              <m:r>
                <w:rPr>
                  <w:rFonts w:ascii="Cambria Math" w:hAnsi="Cambria Math"/>
                  <w:lang w:eastAsia="en-GB"/>
                </w:rPr>
                <m:t>e</m:t>
              </m:r>
            </m:e>
            <m:sup>
              <m:r>
                <w:rPr>
                  <w:rFonts w:ascii="Cambria Math" w:hAnsi="Cambria Math"/>
                  <w:lang w:eastAsia="en-GB"/>
                </w:rPr>
                <m:t>-</m:t>
              </m:r>
              <m:d>
                <m:dPr>
                  <m:ctrlPr>
                    <w:rPr>
                      <w:rFonts w:ascii="Cambria Math" w:hAnsi="Cambria Math"/>
                      <w:i/>
                      <w:lang w:eastAsia="en-GB"/>
                    </w:rPr>
                  </m:ctrlPr>
                </m:dPr>
                <m:e>
                  <m:f>
                    <m:fPr>
                      <m:ctrlPr>
                        <w:rPr>
                          <w:rFonts w:ascii="Cambria Math" w:hAnsi="Cambria Math"/>
                          <w:i/>
                          <w:lang w:eastAsia="en-GB"/>
                        </w:rPr>
                      </m:ctrlPr>
                    </m:fPr>
                    <m:num>
                      <m:r>
                        <w:rPr>
                          <w:rFonts w:ascii="Cambria Math" w:hAnsi="Cambria Math"/>
                          <w:lang w:eastAsia="en-GB"/>
                        </w:rPr>
                        <m:t>t-u</m:t>
                      </m:r>
                    </m:num>
                    <m:den>
                      <m:r>
                        <w:rPr>
                          <w:rFonts w:ascii="Cambria Math" w:hAnsi="Cambria Math"/>
                          <w:lang w:eastAsia="en-GB"/>
                        </w:rPr>
                        <m:t>A</m:t>
                      </m:r>
                    </m:den>
                  </m:f>
                </m:e>
              </m:d>
            </m:sup>
          </m:sSup>
          <m:r>
            <w:rPr>
              <w:rFonts w:ascii="Cambria Math" w:hAnsi="Cambria Math"/>
              <w:lang w:eastAsia="en-GB"/>
            </w:rPr>
            <m:t>du</m:t>
          </m:r>
        </m:oMath>
      </m:oMathPara>
    </w:p>
    <w:p w14:paraId="71DDED92" w14:textId="1A1FCE79" w:rsidR="00D15330" w:rsidRDefault="004D62F5" w:rsidP="00D15330">
      <w:pPr>
        <w:pStyle w:val="equation"/>
        <w:rPr>
          <w:lang w:eastAsia="en-GB"/>
        </w:rPr>
      </w:pPr>
      <w:bookmarkStart w:id="110" w:name="_Toc458073714"/>
      <w:r>
        <w:rPr>
          <w:lang w:eastAsia="en-GB"/>
        </w:rPr>
        <w:t>General solution for the Allard Method</w:t>
      </w:r>
      <w:bookmarkEnd w:id="110"/>
    </w:p>
    <w:p w14:paraId="238756F6" w14:textId="384B5B04" w:rsidR="004D62F5" w:rsidRDefault="004D62F5" w:rsidP="004D62F5">
      <w:pPr>
        <w:pStyle w:val="BodyText"/>
        <w:rPr>
          <w:lang w:eastAsia="en-GB"/>
        </w:rPr>
      </w:pPr>
      <w:r>
        <w:rPr>
          <w:lang w:eastAsia="en-GB"/>
        </w:rPr>
        <w:t>Where:</w:t>
      </w:r>
    </w:p>
    <w:p w14:paraId="5140A6C9" w14:textId="6FFB5C28" w:rsidR="004D62F5" w:rsidRDefault="004D62F5" w:rsidP="004D62F5">
      <w:pPr>
        <w:pStyle w:val="BodyText"/>
        <w:rPr>
          <w:rFonts w:eastAsiaTheme="minorEastAsia"/>
          <w:lang w:eastAsia="en-GB"/>
        </w:rPr>
      </w:pPr>
      <w:r>
        <w:rPr>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oMath>
      <w:r>
        <w:rPr>
          <w:rFonts w:eastAsiaTheme="minorEastAsia"/>
          <w:lang w:eastAsia="en-GB"/>
        </w:rPr>
        <w:t xml:space="preserve"> is a time before which there is no light exhibited.</w:t>
      </w:r>
    </w:p>
    <w:p w14:paraId="190B4D24" w14:textId="45EBC76E" w:rsidR="004D62F5" w:rsidRDefault="004D62F5" w:rsidP="004D62F5">
      <w:pPr>
        <w:pStyle w:val="BodyText"/>
        <w:rPr>
          <w:rFonts w:eastAsiaTheme="minorEastAsia"/>
          <w:lang w:eastAsia="en-GB"/>
        </w:rPr>
      </w:pPr>
      <w:r>
        <w:rPr>
          <w:rFonts w:eastAsiaTheme="minorEastAsia"/>
          <w:lang w:eastAsia="en-GB"/>
        </w:rPr>
        <w:tab/>
      </w:r>
      <m:oMath>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oMath>
      <w:r>
        <w:rPr>
          <w:rFonts w:eastAsiaTheme="minorEastAsia"/>
          <w:lang w:eastAsia="en-GB"/>
        </w:rPr>
        <w:t xml:space="preserve"> is a time after the flash and there is no light exhibited.</w:t>
      </w:r>
    </w:p>
    <w:p w14:paraId="7A42FF8F" w14:textId="77777777" w:rsidR="004D62F5" w:rsidRDefault="004D62F5" w:rsidP="004D62F5">
      <w:pPr>
        <w:pStyle w:val="BodyText"/>
        <w:rPr>
          <w:lang w:eastAsia="en-GB"/>
        </w:rPr>
      </w:pPr>
      <w:r>
        <w:rPr>
          <w:lang w:eastAsia="en-GB"/>
        </w:rPr>
        <w:t>For rotating optical systems and other apparatus producing flashes that do not fall to zeros of luminous intensity, the initial time t1 should be taken at a level of luminous intensity not greater than 5% of the peak luminous intensity of the flash.</w:t>
      </w:r>
    </w:p>
    <w:p w14:paraId="77531977" w14:textId="77777777" w:rsidR="004D62F5" w:rsidRDefault="004D62F5" w:rsidP="004D62F5">
      <w:pPr>
        <w:pStyle w:val="BodyText"/>
        <w:rPr>
          <w:lang w:eastAsia="en-GB"/>
        </w:rPr>
      </w:pPr>
      <w:r>
        <w:rPr>
          <w:lang w:eastAsia="en-GB"/>
        </w:rPr>
        <w:t>Any standard computer programme for the solution of first-order linear differential equations may be used to apply the Allard equation to measurement results.  Ordinary difference methods are generally sufficient for this purpose.  The effective intensity Ie is the maximum value of the solution i(t).</w:t>
      </w:r>
    </w:p>
    <w:p w14:paraId="70FD712D" w14:textId="4A04E8A2" w:rsidR="004D62F5" w:rsidRDefault="004D62F5" w:rsidP="004D62F5">
      <w:pPr>
        <w:pStyle w:val="BodyText"/>
        <w:rPr>
          <w:lang w:eastAsia="en-GB"/>
        </w:rPr>
      </w:pPr>
      <w:r>
        <w:rPr>
          <w:lang w:eastAsia="en-GB"/>
        </w:rPr>
        <w:t>The Allard method can be readily applied to trains of rectangular flashes.  For rapidly repeating pulses these agree closely with Talbot’s Law.  However, for longer flashes, results obtained by using the Allard method do not agree with those obtained by the methods of Schmidt-Clausen, Blondel-Rey and Blondel-Rey Douglas.</w:t>
      </w:r>
    </w:p>
    <w:p w14:paraId="4117008D" w14:textId="77777777" w:rsidR="004D62F5" w:rsidRDefault="004D62F5" w:rsidP="004D62F5">
      <w:pPr>
        <w:pStyle w:val="BodyText"/>
        <w:keepNext/>
        <w:jc w:val="center"/>
      </w:pPr>
      <w:r>
        <w:rPr>
          <w:noProof/>
          <w:lang w:val="en-IE" w:eastAsia="en-IE"/>
        </w:rPr>
        <w:lastRenderedPageBreak/>
        <w:drawing>
          <wp:inline distT="0" distB="0" distL="0" distR="0" wp14:anchorId="390AB6CA" wp14:editId="6B133E45">
            <wp:extent cx="3716655" cy="22777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716655" cy="2277745"/>
                    </a:xfrm>
                    <a:prstGeom prst="rect">
                      <a:avLst/>
                    </a:prstGeom>
                    <a:noFill/>
                    <a:ln>
                      <a:noFill/>
                    </a:ln>
                  </pic:spPr>
                </pic:pic>
              </a:graphicData>
            </a:graphic>
          </wp:inline>
        </w:drawing>
      </w:r>
    </w:p>
    <w:p w14:paraId="013A5EFF" w14:textId="13200DC5" w:rsidR="004D62F5" w:rsidRPr="004D62F5" w:rsidRDefault="004D62F5" w:rsidP="004D62F5">
      <w:pPr>
        <w:pStyle w:val="Caption"/>
        <w:jc w:val="center"/>
        <w:rPr>
          <w:lang w:eastAsia="en-GB"/>
        </w:rPr>
      </w:pPr>
      <w:r>
        <w:t xml:space="preserve">Figure </w:t>
      </w:r>
      <w:r>
        <w:fldChar w:fldCharType="begin"/>
      </w:r>
      <w:r>
        <w:instrText xml:space="preserve"> SEQ Figure \* ARABIC </w:instrText>
      </w:r>
      <w:r>
        <w:fldChar w:fldCharType="separate"/>
      </w:r>
      <w:ins w:id="111" w:author="Alwyn Williams" w:date="2016-08-04T11:10:00Z">
        <w:r w:rsidR="00F02BBC">
          <w:rPr>
            <w:noProof/>
          </w:rPr>
          <w:t>12</w:t>
        </w:r>
      </w:ins>
      <w:del w:id="112" w:author="Alwyn Williams" w:date="2016-08-04T11:10:00Z">
        <w:r w:rsidR="0027510B" w:rsidDel="00F02BBC">
          <w:rPr>
            <w:noProof/>
          </w:rPr>
          <w:delText>11</w:delText>
        </w:r>
      </w:del>
      <w:r>
        <w:fldChar w:fldCharType="end"/>
      </w:r>
      <w:r>
        <w:t xml:space="preserve"> A flash profile and the resultant i(t) from the Allard Method</w:t>
      </w:r>
    </w:p>
    <w:p w14:paraId="5534481A" w14:textId="77777777" w:rsidR="00433060" w:rsidRDefault="00433060" w:rsidP="00433060">
      <w:pPr>
        <w:pStyle w:val="BodyText"/>
        <w:rPr>
          <w:lang w:eastAsia="en-GB"/>
        </w:rPr>
      </w:pPr>
    </w:p>
    <w:p w14:paraId="51BEFBBD" w14:textId="26CC69E3" w:rsidR="00433060" w:rsidRDefault="00433060" w:rsidP="007D74AD">
      <w:pPr>
        <w:pStyle w:val="AnnexBHead1"/>
      </w:pPr>
      <w:r>
        <w:t>Method of Blondel-Rey-Douglas</w:t>
      </w:r>
    </w:p>
    <w:p w14:paraId="7BC1ECE7" w14:textId="77777777" w:rsidR="004D62F5" w:rsidRDefault="004D62F5" w:rsidP="004D62F5">
      <w:pPr>
        <w:pStyle w:val="Heading1separatationline"/>
        <w:rPr>
          <w:lang w:eastAsia="en-GB"/>
        </w:rPr>
      </w:pPr>
    </w:p>
    <w:p w14:paraId="59AA56D2" w14:textId="06413FD9" w:rsidR="004D62F5" w:rsidRDefault="004D62F5" w:rsidP="004D62F5">
      <w:pPr>
        <w:pStyle w:val="BodyText"/>
        <w:rPr>
          <w:lang w:eastAsia="en-GB"/>
        </w:rPr>
      </w:pPr>
      <w:r w:rsidRPr="004D62F5">
        <w:rPr>
          <w:lang w:eastAsia="en-GB"/>
        </w:rPr>
        <w:t>Blondel and Rey indicated that, for non-rectangular flash forms, a likely extension of their simple law would assume the form</w:t>
      </w:r>
    </w:p>
    <w:p w14:paraId="103B0E46" w14:textId="156C48A4" w:rsidR="004D62F5" w:rsidRPr="004D62F5" w:rsidRDefault="00201121" w:rsidP="004D62F5">
      <w:pPr>
        <w:pStyle w:val="BodyText"/>
        <w:rPr>
          <w:rFonts w:eastAsiaTheme="minorEastAsia"/>
          <w:lang w:eastAsia="en-GB"/>
        </w:rPr>
      </w:pPr>
      <m:oMathPara>
        <m:oMath>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f>
            <m:fPr>
              <m:ctrlPr>
                <w:rPr>
                  <w:rFonts w:ascii="Cambria Math" w:hAnsi="Cambria Math"/>
                  <w:i/>
                  <w:lang w:eastAsia="en-GB"/>
                </w:rPr>
              </m:ctrlPr>
            </m:fPr>
            <m:num>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dt</m:t>
                  </m:r>
                </m:e>
              </m:nary>
            </m:num>
            <m:den>
              <m:r>
                <w:rPr>
                  <w:rFonts w:ascii="Cambria Math" w:hAnsi="Cambria Math"/>
                  <w:lang w:eastAsia="en-GB"/>
                </w:rPr>
                <m:t>a+</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den>
          </m:f>
        </m:oMath>
      </m:oMathPara>
    </w:p>
    <w:p w14:paraId="762B6BFB" w14:textId="27171F6D" w:rsidR="004D62F5" w:rsidRDefault="004D62F5" w:rsidP="004D62F5">
      <w:pPr>
        <w:pStyle w:val="equation"/>
        <w:rPr>
          <w:lang w:eastAsia="en-GB"/>
        </w:rPr>
      </w:pPr>
      <w:bookmarkStart w:id="113" w:name="_Toc458073715"/>
      <w:r>
        <w:rPr>
          <w:lang w:eastAsia="en-GB"/>
        </w:rPr>
        <w:t>Blondel-Rey extension</w:t>
      </w:r>
      <w:bookmarkEnd w:id="113"/>
    </w:p>
    <w:p w14:paraId="7ADA630F" w14:textId="2ABF66C3" w:rsidR="004D62F5" w:rsidRDefault="004D62F5" w:rsidP="004D62F5">
      <w:pPr>
        <w:pStyle w:val="BodyText"/>
        <w:rPr>
          <w:lang w:eastAsia="en-GB"/>
        </w:rPr>
      </w:pPr>
      <w:r>
        <w:rPr>
          <w:lang w:eastAsia="en-GB"/>
        </w:rPr>
        <w:t>Where</w:t>
      </w:r>
    </w:p>
    <w:p w14:paraId="3D1D5E82" w14:textId="4040B2C0" w:rsidR="004D62F5" w:rsidRDefault="004D62F5" w:rsidP="004D62F5">
      <w:pPr>
        <w:pStyle w:val="BodyText"/>
        <w:rPr>
          <w:lang w:eastAsia="en-GB"/>
        </w:rPr>
      </w:pPr>
      <w:r>
        <w:rPr>
          <w:lang w:eastAsia="en-GB"/>
        </w:rPr>
        <w:tab/>
        <w:t>I(t) describes the variation of instantaneous luminous intensity, I, with time t</w:t>
      </w:r>
    </w:p>
    <w:p w14:paraId="1D617E8D" w14:textId="3221EF68" w:rsidR="004D62F5" w:rsidRDefault="004D62F5" w:rsidP="004D62F5">
      <w:pPr>
        <w:pStyle w:val="BodyText"/>
        <w:rPr>
          <w:lang w:eastAsia="en-GB"/>
        </w:rPr>
      </w:pPr>
      <w:r>
        <w:rPr>
          <w:lang w:eastAsia="en-GB"/>
        </w:rPr>
        <w:tab/>
        <w:t>a is the Blondel-Rey visual time-constant</w:t>
      </w:r>
    </w:p>
    <w:p w14:paraId="5AEA3C1A" w14:textId="611A388C" w:rsidR="004D62F5" w:rsidRDefault="004D62F5" w:rsidP="004D62F5">
      <w:pPr>
        <w:pStyle w:val="BodyText"/>
        <w:rPr>
          <w:lang w:eastAsia="en-GB"/>
        </w:rPr>
      </w:pPr>
      <w:r>
        <w:rPr>
          <w:lang w:eastAsia="en-GB"/>
        </w:rPr>
        <w:tab/>
        <w:t>t1 and t2 are the initial and final instants of time, the determination of which remained ambiguous.</w:t>
      </w:r>
    </w:p>
    <w:p w14:paraId="45F83A69" w14:textId="151E936C" w:rsidR="004D62F5" w:rsidRDefault="004D62F5" w:rsidP="004D62F5">
      <w:pPr>
        <w:pStyle w:val="BodyText"/>
        <w:rPr>
          <w:lang w:eastAsia="en-GB"/>
        </w:rPr>
      </w:pPr>
      <w:r w:rsidRPr="004D62F5">
        <w:rPr>
          <w:lang w:eastAsia="en-GB"/>
        </w:rPr>
        <w:t xml:space="preserve">Douglas </w:t>
      </w:r>
      <w:r w:rsidRPr="004D62F5">
        <w:rPr>
          <w:highlight w:val="yellow"/>
          <w:lang w:eastAsia="en-GB"/>
        </w:rPr>
        <w:t>[9]</w:t>
      </w:r>
      <w:r w:rsidRPr="004D62F5">
        <w:rPr>
          <w:lang w:eastAsia="en-GB"/>
        </w:rPr>
        <w:t xml:space="preserve"> suggested that the limits t1 and t2 should be chosen in such a way as to maximize the resulting effective intensity.  He showed that this maximum occurred when I(t1) = I(t2) = Ie.  For a single flash, equation (6) may be re-written as</w:t>
      </w:r>
    </w:p>
    <w:p w14:paraId="510A533A" w14:textId="12363E68" w:rsidR="004D62F5" w:rsidRPr="0027510B" w:rsidRDefault="0027510B" w:rsidP="004D62F5">
      <w:pPr>
        <w:pStyle w:val="BodyText"/>
        <w:rPr>
          <w:rFonts w:eastAsiaTheme="minorEastAsia"/>
          <w:lang w:eastAsia="en-GB"/>
        </w:rPr>
      </w:pPr>
      <m:oMathPara>
        <m:oMath>
          <m:r>
            <w:rPr>
              <w:rFonts w:ascii="Cambria Math" w:hAnsi="Cambria Math"/>
              <w:lang w:eastAsia="en-GB"/>
            </w:rPr>
            <m:t>a</m:t>
          </m:r>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r>
            <w:rPr>
              <w:rFonts w:ascii="Cambria Math" w:hAnsi="Cambria Math"/>
              <w:lang w:eastAsia="en-GB"/>
            </w:rPr>
            <m:t>=</m:t>
          </m:r>
          <m:nary>
            <m:naryPr>
              <m:limLoc m:val="subSup"/>
              <m:ctrlPr>
                <w:rPr>
                  <w:rFonts w:ascii="Cambria Math" w:hAnsi="Cambria Math"/>
                  <w:i/>
                  <w:lang w:eastAsia="en-GB"/>
                </w:rPr>
              </m:ctrlPr>
            </m:naryPr>
            <m:sub>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1</m:t>
                  </m:r>
                </m:sub>
              </m:sSub>
            </m:sub>
            <m:sup>
              <m:sSub>
                <m:sSubPr>
                  <m:ctrlPr>
                    <w:rPr>
                      <w:rFonts w:ascii="Cambria Math" w:hAnsi="Cambria Math"/>
                      <w:i/>
                      <w:lang w:eastAsia="en-GB"/>
                    </w:rPr>
                  </m:ctrlPr>
                </m:sSubPr>
                <m:e>
                  <m:r>
                    <w:rPr>
                      <w:rFonts w:ascii="Cambria Math" w:hAnsi="Cambria Math"/>
                      <w:lang w:eastAsia="en-GB"/>
                    </w:rPr>
                    <m:t>t</m:t>
                  </m:r>
                </m:e>
                <m:sub>
                  <m:r>
                    <w:rPr>
                      <w:rFonts w:ascii="Cambria Math" w:hAnsi="Cambria Math"/>
                      <w:lang w:eastAsia="en-GB"/>
                    </w:rPr>
                    <m:t>2</m:t>
                  </m:r>
                </m:sub>
              </m:sSub>
            </m:sup>
            <m:e>
              <m:d>
                <m:dPr>
                  <m:begChr m:val="["/>
                  <m:endChr m:val="]"/>
                  <m:ctrlPr>
                    <w:rPr>
                      <w:rFonts w:ascii="Cambria Math" w:hAnsi="Cambria Math"/>
                      <w:i/>
                      <w:lang w:eastAsia="en-GB"/>
                    </w:rPr>
                  </m:ctrlPr>
                </m:dPr>
                <m:e>
                  <m:r>
                    <w:rPr>
                      <w:rFonts w:ascii="Cambria Math" w:hAnsi="Cambria Math"/>
                      <w:lang w:eastAsia="en-GB"/>
                    </w:rPr>
                    <m:t>I</m:t>
                  </m:r>
                  <m:d>
                    <m:dPr>
                      <m:ctrlPr>
                        <w:rPr>
                          <w:rFonts w:ascii="Cambria Math" w:hAnsi="Cambria Math"/>
                          <w:i/>
                          <w:lang w:eastAsia="en-GB"/>
                        </w:rPr>
                      </m:ctrlPr>
                    </m:dPr>
                    <m:e>
                      <m:r>
                        <w:rPr>
                          <w:rFonts w:ascii="Cambria Math" w:hAnsi="Cambria Math"/>
                          <w:lang w:eastAsia="en-GB"/>
                        </w:rPr>
                        <m:t>t</m:t>
                      </m:r>
                    </m:e>
                  </m:d>
                  <m:r>
                    <w:rPr>
                      <w:rFonts w:ascii="Cambria Math" w:hAnsi="Cambria Math"/>
                      <w:lang w:eastAsia="en-GB"/>
                    </w:rPr>
                    <m:t>-</m:t>
                  </m:r>
                  <m:sSub>
                    <m:sSubPr>
                      <m:ctrlPr>
                        <w:rPr>
                          <w:rFonts w:ascii="Cambria Math" w:hAnsi="Cambria Math"/>
                          <w:i/>
                          <w:lang w:eastAsia="en-GB"/>
                        </w:rPr>
                      </m:ctrlPr>
                    </m:sSubPr>
                    <m:e>
                      <m:r>
                        <w:rPr>
                          <w:rFonts w:ascii="Cambria Math" w:hAnsi="Cambria Math"/>
                          <w:lang w:eastAsia="en-GB"/>
                        </w:rPr>
                        <m:t>I</m:t>
                      </m:r>
                    </m:e>
                    <m:sub>
                      <m:r>
                        <w:rPr>
                          <w:rFonts w:ascii="Cambria Math" w:hAnsi="Cambria Math"/>
                          <w:lang w:eastAsia="en-GB"/>
                        </w:rPr>
                        <m:t>e</m:t>
                      </m:r>
                    </m:sub>
                  </m:sSub>
                </m:e>
              </m:d>
              <m:r>
                <w:rPr>
                  <w:rFonts w:ascii="Cambria Math" w:hAnsi="Cambria Math"/>
                  <w:lang w:eastAsia="en-GB"/>
                </w:rPr>
                <m:t>dt</m:t>
              </m:r>
            </m:e>
          </m:nary>
        </m:oMath>
      </m:oMathPara>
    </w:p>
    <w:p w14:paraId="4604E609" w14:textId="44F9C155" w:rsidR="0027510B" w:rsidRDefault="0027510B" w:rsidP="0027510B">
      <w:pPr>
        <w:pStyle w:val="equation"/>
        <w:rPr>
          <w:lang w:eastAsia="en-GB"/>
        </w:rPr>
      </w:pPr>
      <w:bookmarkStart w:id="114" w:name="_Ref457838156"/>
      <w:bookmarkStart w:id="115" w:name="_Toc458073716"/>
      <w:r>
        <w:rPr>
          <w:lang w:eastAsia="en-GB"/>
        </w:rPr>
        <w:t>Blondel-Rey-Douglas equation</w:t>
      </w:r>
      <w:bookmarkEnd w:id="114"/>
      <w:bookmarkEnd w:id="115"/>
    </w:p>
    <w:p w14:paraId="3C7AC075" w14:textId="51E4D1C1" w:rsidR="0027510B" w:rsidRDefault="0027510B" w:rsidP="0027510B">
      <w:pPr>
        <w:pStyle w:val="BodyText"/>
        <w:rPr>
          <w:lang w:eastAsia="en-GB"/>
        </w:rPr>
      </w:pPr>
      <w:r>
        <w:rPr>
          <w:lang w:eastAsia="en-GB"/>
        </w:rPr>
        <w:t>Where:</w:t>
      </w:r>
    </w:p>
    <w:p w14:paraId="4C361588" w14:textId="716D33A0" w:rsidR="0027510B" w:rsidRDefault="0027510B" w:rsidP="0027510B">
      <w:pPr>
        <w:pStyle w:val="BodyText"/>
        <w:rPr>
          <w:lang w:eastAsia="en-GB"/>
        </w:rPr>
      </w:pPr>
      <w:r>
        <w:rPr>
          <w:lang w:eastAsia="en-GB"/>
        </w:rPr>
        <w:tab/>
      </w:r>
      <w:r w:rsidRPr="0027510B">
        <w:rPr>
          <w:lang w:eastAsia="en-GB"/>
        </w:rPr>
        <w:t>t1 and t2 are to be taken as those instants at which the instantaneous intensity rises above and drops below, respectively, the effective intensity Ie.</w:t>
      </w:r>
    </w:p>
    <w:p w14:paraId="523E8D05" w14:textId="436F987F" w:rsidR="0027510B" w:rsidRDefault="0027510B" w:rsidP="0027510B">
      <w:pPr>
        <w:pStyle w:val="BodyText"/>
        <w:rPr>
          <w:lang w:eastAsia="en-GB"/>
        </w:rPr>
      </w:pPr>
      <w:r>
        <w:rPr>
          <w:lang w:eastAsia="en-GB"/>
        </w:rPr>
        <w:t xml:space="preserve">Since t1 and t2 are thus functions of Ie, and, in </w:t>
      </w:r>
      <w:r>
        <w:rPr>
          <w:lang w:eastAsia="en-GB"/>
        </w:rPr>
        <w:fldChar w:fldCharType="begin"/>
      </w:r>
      <w:r>
        <w:rPr>
          <w:lang w:eastAsia="en-GB"/>
        </w:rPr>
        <w:instrText xml:space="preserve"> REF _Ref457838156 \r </w:instrText>
      </w:r>
      <w:r>
        <w:rPr>
          <w:lang w:eastAsia="en-GB"/>
        </w:rPr>
        <w:fldChar w:fldCharType="separate"/>
      </w:r>
      <w:r>
        <w:rPr>
          <w:lang w:eastAsia="en-GB"/>
        </w:rPr>
        <w:t>Equation 16</w:t>
      </w:r>
      <w:r>
        <w:rPr>
          <w:lang w:eastAsia="en-GB"/>
        </w:rPr>
        <w:fldChar w:fldCharType="end"/>
      </w:r>
      <w:r>
        <w:rPr>
          <w:lang w:eastAsia="en-GB"/>
        </w:rPr>
        <w:t xml:space="preserve">, Ie is a function of t1 and t2, iterative methods of solution have normally to be used to determine Ie.  </w:t>
      </w:r>
      <w:r>
        <w:rPr>
          <w:highlight w:val="yellow"/>
          <w:lang w:eastAsia="en-GB"/>
        </w:rPr>
        <w:fldChar w:fldCharType="begin"/>
      </w:r>
      <w:r>
        <w:rPr>
          <w:lang w:eastAsia="en-GB"/>
        </w:rPr>
        <w:instrText xml:space="preserve"> REF _Ref457838257 </w:instrText>
      </w:r>
      <w:r>
        <w:rPr>
          <w:highlight w:val="yellow"/>
          <w:lang w:eastAsia="en-GB"/>
        </w:rPr>
        <w:fldChar w:fldCharType="separate"/>
      </w:r>
      <w:r>
        <w:t xml:space="preserve">Figure </w:t>
      </w:r>
      <w:r>
        <w:rPr>
          <w:noProof/>
        </w:rPr>
        <w:t>12</w:t>
      </w:r>
      <w:r>
        <w:rPr>
          <w:highlight w:val="yellow"/>
          <w:lang w:eastAsia="en-GB"/>
        </w:rPr>
        <w:fldChar w:fldCharType="end"/>
      </w:r>
      <w:r>
        <w:rPr>
          <w:lang w:eastAsia="en-GB"/>
        </w:rPr>
        <w:t xml:space="preserve"> shows a graphical representation of </w:t>
      </w:r>
      <w:r>
        <w:rPr>
          <w:lang w:eastAsia="en-GB"/>
        </w:rPr>
        <w:fldChar w:fldCharType="begin"/>
      </w:r>
      <w:r>
        <w:rPr>
          <w:lang w:eastAsia="en-GB"/>
        </w:rPr>
        <w:instrText xml:space="preserve"> REF _Ref457838156 \r </w:instrText>
      </w:r>
      <w:r>
        <w:rPr>
          <w:lang w:eastAsia="en-GB"/>
        </w:rPr>
        <w:fldChar w:fldCharType="separate"/>
      </w:r>
      <w:r>
        <w:rPr>
          <w:lang w:eastAsia="en-GB"/>
        </w:rPr>
        <w:t>Equation 16</w:t>
      </w:r>
      <w:r>
        <w:rPr>
          <w:lang w:eastAsia="en-GB"/>
        </w:rPr>
        <w:fldChar w:fldCharType="end"/>
      </w:r>
      <w:r>
        <w:rPr>
          <w:lang w:eastAsia="en-GB"/>
        </w:rPr>
        <w:t xml:space="preserve"> as applied to a particular flash form.  The shaded column is of width a, and Ie has to be determined to make the two shaded regions have equal areas.  This can be done by trying a succession of values of Ie and determining the areas by counting squares or by the use of a planimeter.  A result of acceptable accuracy can generally be obtained after two or three trials.  It is also possible to programme a digital computer to effect the necessary integrations and to adjust the trial value of Ie until the equality of </w:t>
      </w:r>
      <w:r>
        <w:rPr>
          <w:lang w:eastAsia="en-GB"/>
        </w:rPr>
        <w:fldChar w:fldCharType="begin"/>
      </w:r>
      <w:r>
        <w:rPr>
          <w:lang w:eastAsia="en-GB"/>
        </w:rPr>
        <w:instrText xml:space="preserve"> REF _Ref457838156 \r </w:instrText>
      </w:r>
      <w:r>
        <w:rPr>
          <w:lang w:eastAsia="en-GB"/>
        </w:rPr>
        <w:fldChar w:fldCharType="separate"/>
      </w:r>
      <w:r>
        <w:rPr>
          <w:lang w:eastAsia="en-GB"/>
        </w:rPr>
        <w:t>Equation 16</w:t>
      </w:r>
      <w:r>
        <w:rPr>
          <w:lang w:eastAsia="en-GB"/>
        </w:rPr>
        <w:fldChar w:fldCharType="end"/>
      </w:r>
      <w:r>
        <w:rPr>
          <w:lang w:eastAsia="en-GB"/>
        </w:rPr>
        <w:t xml:space="preserve"> is established.</w:t>
      </w:r>
    </w:p>
    <w:p w14:paraId="05626F80" w14:textId="44B4EA42" w:rsidR="0027510B" w:rsidRDefault="0027510B" w:rsidP="0027510B">
      <w:pPr>
        <w:pStyle w:val="BodyText"/>
        <w:rPr>
          <w:lang w:eastAsia="en-GB"/>
        </w:rPr>
      </w:pPr>
      <w:r>
        <w:rPr>
          <w:lang w:eastAsia="en-GB"/>
        </w:rPr>
        <w:lastRenderedPageBreak/>
        <w:t>The extension of the method, as suggested by Douglas, to cover groups of flashes is not considered to be of general validity, and should be avoided.</w:t>
      </w:r>
    </w:p>
    <w:p w14:paraId="4BAA3421" w14:textId="77777777" w:rsidR="0027510B" w:rsidRDefault="0027510B" w:rsidP="0027510B">
      <w:pPr>
        <w:pStyle w:val="BodyText"/>
        <w:keepNext/>
        <w:jc w:val="center"/>
      </w:pPr>
      <w:r>
        <w:rPr>
          <w:noProof/>
          <w:lang w:val="en-IE" w:eastAsia="en-IE"/>
        </w:rPr>
        <w:drawing>
          <wp:inline distT="0" distB="0" distL="0" distR="0" wp14:anchorId="433B20B0" wp14:editId="4E61E9D0">
            <wp:extent cx="2557145" cy="1693545"/>
            <wp:effectExtent l="0" t="0" r="0" b="1905"/>
            <wp:docPr id="15" name="Picture 15" descr="Blondel Rey Doug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londel Rey Douglas"/>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557145" cy="1693545"/>
                    </a:xfrm>
                    <a:prstGeom prst="rect">
                      <a:avLst/>
                    </a:prstGeom>
                    <a:noFill/>
                    <a:ln>
                      <a:noFill/>
                    </a:ln>
                  </pic:spPr>
                </pic:pic>
              </a:graphicData>
            </a:graphic>
          </wp:inline>
        </w:drawing>
      </w:r>
    </w:p>
    <w:p w14:paraId="205E84BE" w14:textId="45A4062D" w:rsidR="0027510B" w:rsidRPr="0027510B" w:rsidRDefault="0027510B" w:rsidP="0027510B">
      <w:pPr>
        <w:pStyle w:val="Caption"/>
        <w:jc w:val="center"/>
        <w:rPr>
          <w:lang w:eastAsia="en-GB"/>
        </w:rPr>
      </w:pPr>
      <w:bookmarkStart w:id="116" w:name="_Ref457838257"/>
      <w:r>
        <w:t xml:space="preserve">Figure </w:t>
      </w:r>
      <w:r>
        <w:fldChar w:fldCharType="begin"/>
      </w:r>
      <w:r>
        <w:instrText xml:space="preserve"> SEQ Figure \* ARABIC </w:instrText>
      </w:r>
      <w:r>
        <w:fldChar w:fldCharType="separate"/>
      </w:r>
      <w:ins w:id="117" w:author="Alwyn Williams" w:date="2016-08-04T11:10:00Z">
        <w:r w:rsidR="00F02BBC">
          <w:rPr>
            <w:noProof/>
          </w:rPr>
          <w:t>13</w:t>
        </w:r>
      </w:ins>
      <w:del w:id="118" w:author="Alwyn Williams" w:date="2016-08-04T11:10:00Z">
        <w:r w:rsidDel="00F02BBC">
          <w:rPr>
            <w:noProof/>
          </w:rPr>
          <w:delText>12</w:delText>
        </w:r>
      </w:del>
      <w:r>
        <w:fldChar w:fldCharType="end"/>
      </w:r>
      <w:bookmarkEnd w:id="116"/>
      <w:r>
        <w:t xml:space="preserve"> A flash profile showing the Blondel-Rey concept as suggested by Douglas</w:t>
      </w:r>
    </w:p>
    <w:sectPr w:rsidR="0027510B" w:rsidRPr="0027510B" w:rsidSect="00433060">
      <w:headerReference w:type="default" r:id="rId35"/>
      <w:footerReference w:type="default" r:id="rId36"/>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Alwyn Williams" w:date="2016-08-02T15:25:00Z" w:initials="AW">
    <w:p w14:paraId="09124B85" w14:textId="6604DF1F" w:rsidR="00F02BBC" w:rsidRDefault="00F02BBC">
      <w:pPr>
        <w:pStyle w:val="CommentText"/>
      </w:pPr>
      <w:r>
        <w:rPr>
          <w:rStyle w:val="CommentReference"/>
        </w:rPr>
        <w:annotationRef/>
      </w:r>
      <w:r>
        <w:t>This is a key point about this document here. The experiments carried out by the GLA and reported in ENG4, show that it is possible to model supra-threshold apparent intensity more accurately using the shear q(t) model. The question is whether we keep this document as a guide on effective intensity, or accept the findings of the observations and turn this into an apparent intensity model guideline. The effective intensity models, including MAM, would then be moved to the “classical model” annex. This needs consideration at ENG5, and the document revised as appropriate.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124B8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735DBC" w14:textId="77777777" w:rsidR="00201121" w:rsidRDefault="00201121" w:rsidP="003274DB">
      <w:r>
        <w:separator/>
      </w:r>
    </w:p>
    <w:p w14:paraId="18DFCEC4" w14:textId="77777777" w:rsidR="00201121" w:rsidRDefault="00201121"/>
  </w:endnote>
  <w:endnote w:type="continuationSeparator" w:id="0">
    <w:p w14:paraId="2C37F4E7" w14:textId="77777777" w:rsidR="00201121" w:rsidRDefault="00201121" w:rsidP="003274DB">
      <w:r>
        <w:continuationSeparator/>
      </w:r>
    </w:p>
    <w:p w14:paraId="79BB0E44" w14:textId="77777777" w:rsidR="00201121" w:rsidRDefault="00201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D158A" w14:textId="77777777" w:rsidR="00F02BBC" w:rsidRDefault="00F02BBC"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C03497" w14:textId="77777777" w:rsidR="00F02BBC" w:rsidRDefault="00F02BBC"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DAE3616" w14:textId="77777777" w:rsidR="00F02BBC" w:rsidRDefault="00F02BBC"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F5DAA6F" w14:textId="77777777" w:rsidR="00F02BBC" w:rsidRDefault="00F02BBC"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7601FE5" w14:textId="77777777" w:rsidR="00F02BBC" w:rsidRDefault="00F02BBC"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814205" w14:textId="77777777" w:rsidR="00F02BBC" w:rsidRDefault="00F02BBC"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A22620F" wp14:editId="2418B98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BDA62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BCEB080" w14:textId="77777777" w:rsidR="00F02BBC" w:rsidRPr="00ED2A8D" w:rsidRDefault="00F02BBC" w:rsidP="008747E0">
    <w:pPr>
      <w:pStyle w:val="Footer"/>
    </w:pPr>
    <w:r w:rsidRPr="00442889">
      <w:rPr>
        <w:noProof/>
        <w:lang w:val="en-IE" w:eastAsia="en-IE"/>
      </w:rPr>
      <w:drawing>
        <wp:anchor distT="0" distB="0" distL="114300" distR="114300" simplePos="0" relativeHeight="251661312" behindDoc="1" locked="0" layoutInCell="1" allowOverlap="1" wp14:anchorId="639184D2" wp14:editId="60A148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35613EA" w14:textId="77777777" w:rsidR="00F02BBC" w:rsidRPr="00ED2A8D" w:rsidRDefault="00F02BBC" w:rsidP="008747E0">
    <w:pPr>
      <w:pStyle w:val="Footer"/>
    </w:pPr>
  </w:p>
  <w:p w14:paraId="5846C3C2" w14:textId="77777777" w:rsidR="00F02BBC" w:rsidRPr="00ED2A8D" w:rsidRDefault="00F02BBC" w:rsidP="008747E0">
    <w:pPr>
      <w:pStyle w:val="Footer"/>
    </w:pPr>
  </w:p>
  <w:p w14:paraId="2DD0DBD2" w14:textId="77777777" w:rsidR="00F02BBC" w:rsidRPr="00ED2A8D" w:rsidRDefault="00F02BBC"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E5DAB" w14:textId="77777777" w:rsidR="00F02BBC" w:rsidRDefault="00F02BBC"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0B57F9C0" wp14:editId="4914F74B">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2D038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0ADC13E9" w14:textId="77777777" w:rsidR="00F02BBC" w:rsidRPr="00C907DF" w:rsidRDefault="00F02BBC"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7F47A42" w14:textId="77777777" w:rsidR="00F02BBC" w:rsidRPr="00525922" w:rsidRDefault="00F02BBC"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E266A" w14:textId="77777777" w:rsidR="00F02BBC" w:rsidRPr="00C716E5" w:rsidRDefault="00F02BBC" w:rsidP="00C716E5">
    <w:pPr>
      <w:pStyle w:val="Footer"/>
      <w:rPr>
        <w:sz w:val="15"/>
        <w:szCs w:val="15"/>
      </w:rPr>
    </w:pPr>
  </w:p>
  <w:p w14:paraId="3CE48AF2" w14:textId="77777777" w:rsidR="00F02BBC" w:rsidRDefault="00F02BBC" w:rsidP="00C716E5">
    <w:pPr>
      <w:pStyle w:val="Footerportrait"/>
    </w:pPr>
  </w:p>
  <w:p w14:paraId="26B348F9" w14:textId="77777777" w:rsidR="00F02BBC" w:rsidRPr="00C907DF" w:rsidRDefault="00201121" w:rsidP="00C716E5">
    <w:pPr>
      <w:pStyle w:val="Footerportrait"/>
      <w:rPr>
        <w:rStyle w:val="PageNumber"/>
        <w:szCs w:val="15"/>
      </w:rPr>
    </w:pPr>
    <w:r>
      <w:fldChar w:fldCharType="begin"/>
    </w:r>
    <w:r>
      <w:instrText xml:space="preserve"> STYLEREF "Document type" \* MERGEFORMAT </w:instrText>
    </w:r>
    <w:r>
      <w:fldChar w:fldCharType="separate"/>
    </w:r>
    <w:r w:rsidR="003E7E7B">
      <w:t>IALA Guideline</w:t>
    </w:r>
    <w:r>
      <w:fldChar w:fldCharType="end"/>
    </w:r>
    <w:r w:rsidR="00F02BBC" w:rsidRPr="00C907DF">
      <w:t xml:space="preserve"> </w:t>
    </w:r>
    <w:r>
      <w:fldChar w:fldCharType="begin"/>
    </w:r>
    <w:r>
      <w:instrText xml:space="preserve"> STYLEREF "Document number" \* MERGEFORMAT </w:instrText>
    </w:r>
    <w:r>
      <w:fldChar w:fldCharType="separate"/>
    </w:r>
    <w:r w:rsidR="003E7E7B">
      <w:t>1234xxx</w:t>
    </w:r>
    <w:r>
      <w:fldChar w:fldCharType="end"/>
    </w:r>
    <w:r w:rsidR="00F02BBC" w:rsidRPr="00C907DF">
      <w:t xml:space="preserve"> –</w:t>
    </w:r>
    <w:r w:rsidR="00F02BBC">
      <w:t xml:space="preserve"> </w:t>
    </w:r>
    <w:r>
      <w:fldChar w:fldCharType="begin"/>
    </w:r>
    <w:r>
      <w:instrText xml:space="preserve"> STYLEREF "Document name" \* MERGEFORMAT </w:instrText>
    </w:r>
    <w:r>
      <w:fldChar w:fldCharType="separate"/>
    </w:r>
    <w:r w:rsidR="003E7E7B">
      <w:t>On Determination and Calculation of Effective Intensity</w:t>
    </w:r>
    <w:r>
      <w:fldChar w:fldCharType="end"/>
    </w:r>
  </w:p>
  <w:p w14:paraId="470330E1" w14:textId="77777777" w:rsidR="00F02BBC" w:rsidRPr="00C907DF" w:rsidRDefault="00201121" w:rsidP="00C716E5">
    <w:pPr>
      <w:pStyle w:val="Footerportrait"/>
    </w:pPr>
    <w:r>
      <w:fldChar w:fldCharType="begin"/>
    </w:r>
    <w:r>
      <w:instrText xml:space="preserve"> STYLEREF "Edition number" \* MERGEFORMAT </w:instrText>
    </w:r>
    <w:r>
      <w:fldChar w:fldCharType="separate"/>
    </w:r>
    <w:r w:rsidR="003E7E7B">
      <w:t>Edition 1.0</w:t>
    </w:r>
    <w:r>
      <w:fldChar w:fldCharType="end"/>
    </w:r>
    <w:r w:rsidR="00F02BBC">
      <w:t xml:space="preserve">  </w:t>
    </w:r>
    <w:r>
      <w:fldChar w:fldCharType="begin"/>
    </w:r>
    <w:r>
      <w:instrText xml:space="preserve"> STYLEREF "Document date" \* MERGEFORMAT </w:instrText>
    </w:r>
    <w:r>
      <w:fldChar w:fldCharType="separate"/>
    </w:r>
    <w:r w:rsidR="003E7E7B">
      <w:t>Document date</w:t>
    </w:r>
    <w:r>
      <w:fldChar w:fldCharType="end"/>
    </w:r>
    <w:r w:rsidR="00F02BBC" w:rsidRPr="00C907DF">
      <w:tab/>
    </w:r>
    <w:r w:rsidR="00F02BBC">
      <w:t xml:space="preserve">P </w:t>
    </w:r>
    <w:r w:rsidR="00F02BBC" w:rsidRPr="00C907DF">
      <w:rPr>
        <w:rStyle w:val="PageNumber"/>
        <w:szCs w:val="15"/>
      </w:rPr>
      <w:fldChar w:fldCharType="begin"/>
    </w:r>
    <w:r w:rsidR="00F02BBC" w:rsidRPr="00C907DF">
      <w:rPr>
        <w:rStyle w:val="PageNumber"/>
        <w:szCs w:val="15"/>
      </w:rPr>
      <w:instrText xml:space="preserve">PAGE  </w:instrText>
    </w:r>
    <w:r w:rsidR="00F02BBC" w:rsidRPr="00C907DF">
      <w:rPr>
        <w:rStyle w:val="PageNumber"/>
        <w:szCs w:val="15"/>
      </w:rPr>
      <w:fldChar w:fldCharType="separate"/>
    </w:r>
    <w:r w:rsidR="003E7E7B">
      <w:rPr>
        <w:rStyle w:val="PageNumber"/>
        <w:szCs w:val="15"/>
      </w:rPr>
      <w:t>4</w:t>
    </w:r>
    <w:r w:rsidR="00F02BBC"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6B2AF" w14:textId="77777777" w:rsidR="00F02BBC" w:rsidRDefault="00F02BBC" w:rsidP="00C716E5">
    <w:pPr>
      <w:pStyle w:val="Footer"/>
    </w:pPr>
  </w:p>
  <w:p w14:paraId="7A91B265" w14:textId="77777777" w:rsidR="00F02BBC" w:rsidRDefault="00F02BBC" w:rsidP="00C716E5">
    <w:pPr>
      <w:pStyle w:val="Footerportrait"/>
    </w:pPr>
  </w:p>
  <w:p w14:paraId="4275D031" w14:textId="77777777" w:rsidR="00F02BBC" w:rsidRPr="00C907DF" w:rsidRDefault="00201121" w:rsidP="00C716E5">
    <w:pPr>
      <w:pStyle w:val="Footerportrait"/>
      <w:rPr>
        <w:rStyle w:val="PageNumber"/>
        <w:szCs w:val="15"/>
      </w:rPr>
    </w:pPr>
    <w:r>
      <w:fldChar w:fldCharType="begin"/>
    </w:r>
    <w:r>
      <w:instrText xml:space="preserve"> STYLEREF "Document type" \* MERGEFORMAT </w:instrText>
    </w:r>
    <w:r>
      <w:fldChar w:fldCharType="separate"/>
    </w:r>
    <w:r w:rsidR="003E7E7B">
      <w:t>IALA Guideline</w:t>
    </w:r>
    <w:r>
      <w:fldChar w:fldCharType="end"/>
    </w:r>
    <w:r w:rsidR="00F02BBC" w:rsidRPr="00C907DF">
      <w:t xml:space="preserve"> </w:t>
    </w:r>
    <w:r>
      <w:fldChar w:fldCharType="begin"/>
    </w:r>
    <w:r>
      <w:instrText xml:space="preserve"> STYLEREF "Document number" \* MERGEFORMAT </w:instrText>
    </w:r>
    <w:r>
      <w:fldChar w:fldCharType="separate"/>
    </w:r>
    <w:r w:rsidR="003E7E7B">
      <w:t>1234xxx</w:t>
    </w:r>
    <w:r>
      <w:fldChar w:fldCharType="end"/>
    </w:r>
    <w:r w:rsidR="00F02BBC" w:rsidRPr="00C907DF">
      <w:t xml:space="preserve"> –</w:t>
    </w:r>
    <w:r w:rsidR="00F02BBC">
      <w:t xml:space="preserve"> </w:t>
    </w:r>
    <w:r>
      <w:fldChar w:fldCharType="begin"/>
    </w:r>
    <w:r>
      <w:instrText xml:space="preserve"> STYLEREF "Document name" \* MERGEFORMAT </w:instrText>
    </w:r>
    <w:r>
      <w:fldChar w:fldCharType="separate"/>
    </w:r>
    <w:r w:rsidR="003E7E7B">
      <w:t>On Determination and Calculation of Effective Intensity</w:t>
    </w:r>
    <w:r>
      <w:fldChar w:fldCharType="end"/>
    </w:r>
  </w:p>
  <w:p w14:paraId="3CC0B940" w14:textId="77777777" w:rsidR="00F02BBC" w:rsidRPr="00525922" w:rsidRDefault="00201121" w:rsidP="00C716E5">
    <w:pPr>
      <w:pStyle w:val="Footerportrait"/>
    </w:pPr>
    <w:r>
      <w:fldChar w:fldCharType="begin"/>
    </w:r>
    <w:r>
      <w:instrText xml:space="preserve"> STYLEREF "Edition number" \* MERGEFORMAT </w:instrText>
    </w:r>
    <w:r>
      <w:fldChar w:fldCharType="separate"/>
    </w:r>
    <w:r w:rsidR="003E7E7B">
      <w:t>Edition 1.0</w:t>
    </w:r>
    <w:r>
      <w:fldChar w:fldCharType="end"/>
    </w:r>
    <w:r w:rsidR="00F02BBC" w:rsidRPr="00C907DF">
      <w:tab/>
    </w:r>
    <w:r w:rsidR="00F02BBC">
      <w:t xml:space="preserve">P </w:t>
    </w:r>
    <w:r w:rsidR="00F02BBC" w:rsidRPr="00C907DF">
      <w:rPr>
        <w:rStyle w:val="PageNumber"/>
        <w:szCs w:val="15"/>
      </w:rPr>
      <w:fldChar w:fldCharType="begin"/>
    </w:r>
    <w:r w:rsidR="00F02BBC" w:rsidRPr="00C907DF">
      <w:rPr>
        <w:rStyle w:val="PageNumber"/>
        <w:szCs w:val="15"/>
      </w:rPr>
      <w:instrText xml:space="preserve">PAGE  </w:instrText>
    </w:r>
    <w:r w:rsidR="00F02BBC" w:rsidRPr="00C907DF">
      <w:rPr>
        <w:rStyle w:val="PageNumber"/>
        <w:szCs w:val="15"/>
      </w:rPr>
      <w:fldChar w:fldCharType="separate"/>
    </w:r>
    <w:r w:rsidR="003E7E7B">
      <w:rPr>
        <w:rStyle w:val="PageNumber"/>
        <w:szCs w:val="15"/>
      </w:rPr>
      <w:t>3</w:t>
    </w:r>
    <w:r w:rsidR="00F02BBC"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4261" w14:textId="77777777" w:rsidR="00F02BBC" w:rsidRDefault="00F02BBC" w:rsidP="00C716E5">
    <w:pPr>
      <w:pStyle w:val="Footer"/>
    </w:pPr>
  </w:p>
  <w:p w14:paraId="568365B1" w14:textId="77777777" w:rsidR="00F02BBC" w:rsidRDefault="00F02BBC" w:rsidP="00C716E5">
    <w:pPr>
      <w:pStyle w:val="Footerportrait"/>
    </w:pPr>
  </w:p>
  <w:p w14:paraId="09E12B12" w14:textId="77777777" w:rsidR="00F02BBC" w:rsidRPr="00C907DF" w:rsidRDefault="00201121" w:rsidP="00C716E5">
    <w:pPr>
      <w:pStyle w:val="Footerportrait"/>
    </w:pPr>
    <w:r>
      <w:fldChar w:fldCharType="begin"/>
    </w:r>
    <w:r>
      <w:instrText xml:space="preserve"> STYLEREF "Document type" \* MERGEFORMAT </w:instrText>
    </w:r>
    <w:r>
      <w:fldChar w:fldCharType="separate"/>
    </w:r>
    <w:r w:rsidR="003E7E7B">
      <w:t>IALA Guideline</w:t>
    </w:r>
    <w:r>
      <w:fldChar w:fldCharType="end"/>
    </w:r>
    <w:r w:rsidR="00F02BBC" w:rsidRPr="00C907DF">
      <w:t xml:space="preserve"> </w:t>
    </w:r>
    <w:r>
      <w:fldChar w:fldCharType="begin"/>
    </w:r>
    <w:r>
      <w:instrText xml:space="preserve"> STYLEREF "Document number" \* MERGEFORMAT </w:instrText>
    </w:r>
    <w:r>
      <w:fldChar w:fldCharType="separate"/>
    </w:r>
    <w:r w:rsidR="003E7E7B">
      <w:t>1234xxx</w:t>
    </w:r>
    <w:r>
      <w:fldChar w:fldCharType="end"/>
    </w:r>
    <w:r w:rsidR="00F02BBC" w:rsidRPr="00C907DF">
      <w:t xml:space="preserve"> –</w:t>
    </w:r>
    <w:r w:rsidR="00F02BBC">
      <w:t xml:space="preserve"> </w:t>
    </w:r>
    <w:r>
      <w:fldChar w:fldCharType="begin"/>
    </w:r>
    <w:r>
      <w:instrText xml:space="preserve"> STYLEREF "Document name" \* MERGEFORMAT </w:instrText>
    </w:r>
    <w:r>
      <w:fldChar w:fldCharType="separate"/>
    </w:r>
    <w:r w:rsidR="003E7E7B">
      <w:t>On Determination and Calculation of Effective Intensity</w:t>
    </w:r>
    <w:r>
      <w:fldChar w:fldCharType="end"/>
    </w:r>
    <w:r w:rsidR="00F02BBC">
      <w:tab/>
    </w:r>
  </w:p>
  <w:p w14:paraId="1E3DF701" w14:textId="77777777" w:rsidR="00F02BBC" w:rsidRPr="00C907DF" w:rsidRDefault="00201121" w:rsidP="00C716E5">
    <w:pPr>
      <w:pStyle w:val="Footerportrait"/>
    </w:pPr>
    <w:r>
      <w:fldChar w:fldCharType="begin"/>
    </w:r>
    <w:r>
      <w:instrText xml:space="preserve"> STYLEREF "Edition number" \* MERGEFORMAT </w:instrText>
    </w:r>
    <w:r>
      <w:fldChar w:fldCharType="separate"/>
    </w:r>
    <w:r w:rsidR="003E7E7B">
      <w:t>Edition 1.0</w:t>
    </w:r>
    <w:r>
      <w:fldChar w:fldCharType="end"/>
    </w:r>
    <w:r w:rsidR="00F02BBC">
      <w:t xml:space="preserve">  </w:t>
    </w:r>
    <w:r>
      <w:fldChar w:fldCharType="begin"/>
    </w:r>
    <w:r>
      <w:instrText xml:space="preserve"> STYLEREF "Document date" \* MERGEFORMAT </w:instrText>
    </w:r>
    <w:r>
      <w:fldChar w:fldCharType="separate"/>
    </w:r>
    <w:r w:rsidR="003E7E7B">
      <w:t>Document date</w:t>
    </w:r>
    <w:r>
      <w:fldChar w:fldCharType="end"/>
    </w:r>
    <w:r w:rsidR="00F02BBC">
      <w:tab/>
    </w:r>
    <w:r w:rsidR="00F02BBC">
      <w:rPr>
        <w:rStyle w:val="PageNumber"/>
        <w:szCs w:val="15"/>
      </w:rPr>
      <w:t xml:space="preserve">P </w:t>
    </w:r>
    <w:r w:rsidR="00F02BBC" w:rsidRPr="00C907DF">
      <w:rPr>
        <w:rStyle w:val="PageNumber"/>
        <w:szCs w:val="15"/>
      </w:rPr>
      <w:fldChar w:fldCharType="begin"/>
    </w:r>
    <w:r w:rsidR="00F02BBC" w:rsidRPr="00C907DF">
      <w:rPr>
        <w:rStyle w:val="PageNumber"/>
        <w:szCs w:val="15"/>
      </w:rPr>
      <w:instrText xml:space="preserve">PAGE  </w:instrText>
    </w:r>
    <w:r w:rsidR="00F02BBC" w:rsidRPr="00C907DF">
      <w:rPr>
        <w:rStyle w:val="PageNumber"/>
        <w:szCs w:val="15"/>
      </w:rPr>
      <w:fldChar w:fldCharType="separate"/>
    </w:r>
    <w:r w:rsidR="003E7E7B">
      <w:rPr>
        <w:rStyle w:val="PageNumber"/>
        <w:szCs w:val="15"/>
      </w:rPr>
      <w:t>20</w:t>
    </w:r>
    <w:r w:rsidR="00F02BBC"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D6C50" w14:textId="77777777" w:rsidR="00201121" w:rsidRDefault="00201121" w:rsidP="003274DB">
      <w:r>
        <w:separator/>
      </w:r>
    </w:p>
    <w:p w14:paraId="12D1215E" w14:textId="77777777" w:rsidR="00201121" w:rsidRDefault="00201121"/>
  </w:footnote>
  <w:footnote w:type="continuationSeparator" w:id="0">
    <w:p w14:paraId="375FC425" w14:textId="77777777" w:rsidR="00201121" w:rsidRDefault="00201121" w:rsidP="003274DB">
      <w:r>
        <w:continuationSeparator/>
      </w:r>
    </w:p>
    <w:p w14:paraId="6FF48965" w14:textId="77777777" w:rsidR="00201121" w:rsidRDefault="002011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C4465" w14:textId="77777777" w:rsidR="003E7E7B" w:rsidRDefault="003E7E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D0BDF" w14:textId="0D056E2E" w:rsidR="00F02BBC" w:rsidRDefault="00F02BBC" w:rsidP="003E7E7B">
    <w:pPr>
      <w:pStyle w:val="Header"/>
      <w:jc w:val="right"/>
    </w:pPr>
    <w:r w:rsidRPr="00442889">
      <w:rPr>
        <w:noProof/>
        <w:lang w:val="en-IE" w:eastAsia="en-IE"/>
      </w:rPr>
      <w:drawing>
        <wp:anchor distT="0" distB="0" distL="114300" distR="114300" simplePos="0" relativeHeight="251657214" behindDoc="1" locked="0" layoutInCell="1" allowOverlap="1" wp14:anchorId="4ADBDEC3" wp14:editId="6FFDB0F5">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E7E7B">
      <w:t>ENG6-9.30</w:t>
    </w:r>
  </w:p>
  <w:p w14:paraId="5466F658" w14:textId="246096E1" w:rsidR="003E7E7B" w:rsidRPr="00ED2A8D" w:rsidRDefault="003E7E7B" w:rsidP="003E7E7B">
    <w:pPr>
      <w:pStyle w:val="Header"/>
      <w:jc w:val="right"/>
    </w:pPr>
    <w:bookmarkStart w:id="2" w:name="_GoBack"/>
    <w:bookmarkEnd w:id="2"/>
    <w:r>
      <w:t>Formerly ENG5-9.18.3</w:t>
    </w:r>
  </w:p>
  <w:p w14:paraId="7BBD50F6" w14:textId="77777777" w:rsidR="00F02BBC" w:rsidRPr="00ED2A8D" w:rsidRDefault="00F02BBC" w:rsidP="008747E0">
    <w:pPr>
      <w:pStyle w:val="Header"/>
    </w:pPr>
  </w:p>
  <w:p w14:paraId="28D7DD63" w14:textId="77777777" w:rsidR="00F02BBC" w:rsidRDefault="00F02BBC" w:rsidP="008747E0">
    <w:pPr>
      <w:pStyle w:val="Header"/>
    </w:pPr>
  </w:p>
  <w:p w14:paraId="7C54E7B8" w14:textId="77777777" w:rsidR="00F02BBC" w:rsidRDefault="00F02BBC" w:rsidP="008747E0">
    <w:pPr>
      <w:pStyle w:val="Header"/>
    </w:pPr>
  </w:p>
  <w:p w14:paraId="604A65FE" w14:textId="77777777" w:rsidR="00F02BBC" w:rsidRDefault="00F02BBC" w:rsidP="008747E0">
    <w:pPr>
      <w:pStyle w:val="Header"/>
    </w:pPr>
  </w:p>
  <w:p w14:paraId="2137ADB2" w14:textId="77777777" w:rsidR="00F02BBC" w:rsidRDefault="00F02BBC" w:rsidP="008747E0">
    <w:pPr>
      <w:pStyle w:val="Header"/>
    </w:pPr>
  </w:p>
  <w:p w14:paraId="700F5922" w14:textId="77777777" w:rsidR="00F02BBC" w:rsidRDefault="00F02BBC" w:rsidP="008747E0">
    <w:pPr>
      <w:pStyle w:val="Header"/>
    </w:pPr>
    <w:r>
      <w:rPr>
        <w:noProof/>
        <w:lang w:val="en-IE" w:eastAsia="en-IE"/>
      </w:rPr>
      <w:drawing>
        <wp:anchor distT="0" distB="0" distL="114300" distR="114300" simplePos="0" relativeHeight="251656189" behindDoc="1" locked="0" layoutInCell="1" allowOverlap="1" wp14:anchorId="727AAA33" wp14:editId="66E068D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17DB5488" w14:textId="77777777" w:rsidR="00F02BBC" w:rsidRPr="00ED2A8D" w:rsidRDefault="00F02BBC" w:rsidP="008747E0">
    <w:pPr>
      <w:pStyle w:val="Header"/>
    </w:pPr>
  </w:p>
  <w:p w14:paraId="54469D87" w14:textId="77777777" w:rsidR="00F02BBC" w:rsidRPr="00ED2A8D" w:rsidRDefault="00F02BBC"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0F6B9" w14:textId="77777777" w:rsidR="00F02BBC" w:rsidRDefault="00F02BBC">
    <w:pPr>
      <w:pStyle w:val="Header"/>
    </w:pPr>
    <w:r>
      <w:rPr>
        <w:noProof/>
        <w:lang w:val="en-IE" w:eastAsia="en-IE"/>
      </w:rPr>
      <w:drawing>
        <wp:anchor distT="0" distB="0" distL="114300" distR="114300" simplePos="0" relativeHeight="251688960" behindDoc="1" locked="0" layoutInCell="1" allowOverlap="1" wp14:anchorId="26768CE0" wp14:editId="2D0747B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215C67C" w14:textId="77777777" w:rsidR="00F02BBC" w:rsidRDefault="00F02BBC">
    <w:pPr>
      <w:pStyle w:val="Header"/>
    </w:pPr>
  </w:p>
  <w:p w14:paraId="286C747D" w14:textId="77777777" w:rsidR="00F02BBC" w:rsidRDefault="00F02BB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13741" w14:textId="77777777" w:rsidR="00F02BBC" w:rsidRPr="00ED2A8D" w:rsidRDefault="00F02BBC" w:rsidP="008747E0">
    <w:pPr>
      <w:pStyle w:val="Header"/>
    </w:pPr>
    <w:r>
      <w:rPr>
        <w:noProof/>
        <w:lang w:val="en-IE" w:eastAsia="en-IE"/>
      </w:rPr>
      <w:drawing>
        <wp:anchor distT="0" distB="0" distL="114300" distR="114300" simplePos="0" relativeHeight="251658752" behindDoc="1" locked="0" layoutInCell="1" allowOverlap="1" wp14:anchorId="445FC918" wp14:editId="29B2772F">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3818DF4" w14:textId="77777777" w:rsidR="00F02BBC" w:rsidRPr="00ED2A8D" w:rsidRDefault="00F02BBC" w:rsidP="008747E0">
    <w:pPr>
      <w:pStyle w:val="Header"/>
    </w:pPr>
  </w:p>
  <w:p w14:paraId="7C2FC592" w14:textId="77777777" w:rsidR="00F02BBC" w:rsidRDefault="00F02BBC" w:rsidP="008747E0">
    <w:pPr>
      <w:pStyle w:val="Header"/>
    </w:pPr>
  </w:p>
  <w:p w14:paraId="4FBB5C83" w14:textId="77777777" w:rsidR="00F02BBC" w:rsidRDefault="00F02BBC" w:rsidP="008747E0">
    <w:pPr>
      <w:pStyle w:val="Header"/>
    </w:pPr>
  </w:p>
  <w:p w14:paraId="61D8EBC6" w14:textId="77777777" w:rsidR="00F02BBC" w:rsidRDefault="00F02BBC" w:rsidP="008747E0">
    <w:pPr>
      <w:pStyle w:val="Header"/>
    </w:pPr>
  </w:p>
  <w:p w14:paraId="59D9F121" w14:textId="77777777" w:rsidR="00F02BBC" w:rsidRPr="00441393" w:rsidRDefault="00F02BBC" w:rsidP="00441393">
    <w:pPr>
      <w:pStyle w:val="Contents"/>
    </w:pPr>
    <w:r>
      <w:t>DOCUMENT REVISION</w:t>
    </w:r>
  </w:p>
  <w:p w14:paraId="190475E7" w14:textId="77777777" w:rsidR="00F02BBC" w:rsidRPr="00ED2A8D" w:rsidRDefault="00F02BBC" w:rsidP="008747E0">
    <w:pPr>
      <w:pStyle w:val="Header"/>
    </w:pPr>
  </w:p>
  <w:p w14:paraId="5B2BDC82" w14:textId="77777777" w:rsidR="00F02BBC" w:rsidRPr="00AC33A2" w:rsidRDefault="00F02BBC"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9CB4F" w14:textId="77777777" w:rsidR="00F02BBC" w:rsidRPr="00ED2A8D" w:rsidRDefault="00F02BBC" w:rsidP="008747E0">
    <w:pPr>
      <w:pStyle w:val="Header"/>
    </w:pPr>
    <w:r>
      <w:rPr>
        <w:noProof/>
        <w:lang w:val="en-IE" w:eastAsia="en-IE"/>
      </w:rPr>
      <w:drawing>
        <wp:anchor distT="0" distB="0" distL="114300" distR="114300" simplePos="0" relativeHeight="251674624" behindDoc="1" locked="0" layoutInCell="1" allowOverlap="1" wp14:anchorId="3E931B45" wp14:editId="2C89EDB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7397CA6" w14:textId="77777777" w:rsidR="00F02BBC" w:rsidRPr="00ED2A8D" w:rsidRDefault="00F02BBC" w:rsidP="008747E0">
    <w:pPr>
      <w:pStyle w:val="Header"/>
    </w:pPr>
  </w:p>
  <w:p w14:paraId="736FDC2B" w14:textId="77777777" w:rsidR="00F02BBC" w:rsidRDefault="00F02BBC" w:rsidP="008747E0">
    <w:pPr>
      <w:pStyle w:val="Header"/>
    </w:pPr>
  </w:p>
  <w:p w14:paraId="255E652B" w14:textId="77777777" w:rsidR="00F02BBC" w:rsidRDefault="00F02BBC" w:rsidP="008747E0">
    <w:pPr>
      <w:pStyle w:val="Header"/>
    </w:pPr>
  </w:p>
  <w:p w14:paraId="315BECBA" w14:textId="77777777" w:rsidR="00F02BBC" w:rsidRDefault="00F02BBC" w:rsidP="008747E0">
    <w:pPr>
      <w:pStyle w:val="Header"/>
    </w:pPr>
  </w:p>
  <w:p w14:paraId="2E9567B3" w14:textId="77777777" w:rsidR="00F02BBC" w:rsidRPr="00441393" w:rsidRDefault="00F02BBC" w:rsidP="00441393">
    <w:pPr>
      <w:pStyle w:val="Contents"/>
    </w:pPr>
    <w:r>
      <w:t>CONTENTS</w:t>
    </w:r>
  </w:p>
  <w:p w14:paraId="34B8067C" w14:textId="77777777" w:rsidR="00F02BBC" w:rsidRDefault="00F02BBC" w:rsidP="0078486B">
    <w:pPr>
      <w:pStyle w:val="Header"/>
      <w:spacing w:line="140" w:lineRule="exact"/>
    </w:pPr>
  </w:p>
  <w:p w14:paraId="12DD8F54" w14:textId="77777777" w:rsidR="00F02BBC" w:rsidRPr="00AC33A2" w:rsidRDefault="00F02BBC"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C73E5" w14:textId="77777777" w:rsidR="00F02BBC" w:rsidRPr="00ED2A8D" w:rsidRDefault="00F02BBC" w:rsidP="00C716E5">
    <w:pPr>
      <w:pStyle w:val="Header"/>
    </w:pPr>
    <w:r>
      <w:rPr>
        <w:noProof/>
        <w:lang w:val="en-IE" w:eastAsia="en-IE"/>
      </w:rPr>
      <w:drawing>
        <wp:anchor distT="0" distB="0" distL="114300" distR="114300" simplePos="0" relativeHeight="251697152" behindDoc="1" locked="0" layoutInCell="1" allowOverlap="1" wp14:anchorId="4270B861" wp14:editId="795E3E99">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36EF55" w14:textId="77777777" w:rsidR="00F02BBC" w:rsidRPr="00ED2A8D" w:rsidRDefault="00F02BBC" w:rsidP="00C716E5">
    <w:pPr>
      <w:pStyle w:val="Header"/>
    </w:pPr>
  </w:p>
  <w:p w14:paraId="5788733C" w14:textId="77777777" w:rsidR="00F02BBC" w:rsidRDefault="00F02BBC" w:rsidP="00C716E5">
    <w:pPr>
      <w:pStyle w:val="Header"/>
    </w:pPr>
  </w:p>
  <w:p w14:paraId="28B9993E" w14:textId="77777777" w:rsidR="00F02BBC" w:rsidRDefault="00F02BBC" w:rsidP="00C716E5">
    <w:pPr>
      <w:pStyle w:val="Header"/>
    </w:pPr>
  </w:p>
  <w:p w14:paraId="7338AE32" w14:textId="77777777" w:rsidR="00F02BBC" w:rsidRDefault="00F02BBC" w:rsidP="00C716E5">
    <w:pPr>
      <w:pStyle w:val="Header"/>
    </w:pPr>
  </w:p>
  <w:p w14:paraId="607FA9BA" w14:textId="77777777" w:rsidR="00F02BBC" w:rsidRPr="00441393" w:rsidRDefault="00F02BBC" w:rsidP="00C716E5">
    <w:pPr>
      <w:pStyle w:val="Contents"/>
    </w:pPr>
    <w:r>
      <w:t>CONTENTS</w:t>
    </w:r>
  </w:p>
  <w:p w14:paraId="1C9F1E43" w14:textId="77777777" w:rsidR="00F02BBC" w:rsidRPr="00ED2A8D" w:rsidRDefault="00F02BBC" w:rsidP="00C716E5">
    <w:pPr>
      <w:pStyle w:val="Header"/>
    </w:pPr>
  </w:p>
  <w:p w14:paraId="1F58B414" w14:textId="77777777" w:rsidR="00F02BBC" w:rsidRPr="00AC33A2" w:rsidRDefault="00F02BBC" w:rsidP="00C716E5">
    <w:pPr>
      <w:pStyle w:val="Header"/>
      <w:spacing w:line="140" w:lineRule="exact"/>
    </w:pPr>
  </w:p>
  <w:p w14:paraId="29011E89" w14:textId="77777777" w:rsidR="00F02BBC" w:rsidRDefault="00F02BBC">
    <w:pPr>
      <w:pStyle w:val="Header"/>
    </w:pPr>
    <w:r>
      <w:rPr>
        <w:noProof/>
        <w:lang w:val="en-IE" w:eastAsia="en-IE"/>
      </w:rPr>
      <w:drawing>
        <wp:anchor distT="0" distB="0" distL="114300" distR="114300" simplePos="0" relativeHeight="251695104" behindDoc="1" locked="0" layoutInCell="1" allowOverlap="1" wp14:anchorId="2F9459DC" wp14:editId="69482483">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C8E8AC" w14:textId="77777777" w:rsidR="00F02BBC" w:rsidRPr="00667792" w:rsidRDefault="00F02BBC" w:rsidP="00667792">
    <w:pPr>
      <w:pStyle w:val="Header"/>
    </w:pPr>
    <w:r>
      <w:rPr>
        <w:noProof/>
        <w:lang w:val="en-IE" w:eastAsia="en-IE"/>
      </w:rPr>
      <w:drawing>
        <wp:anchor distT="0" distB="0" distL="114300" distR="114300" simplePos="0" relativeHeight="251678720" behindDoc="1" locked="0" layoutInCell="1" allowOverlap="1" wp14:anchorId="312D346A" wp14:editId="2E409C87">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D86DCA"/>
    <w:lvl w:ilvl="0">
      <w:start w:val="1"/>
      <w:numFmt w:val="decimal"/>
      <w:lvlText w:val="%1."/>
      <w:lvlJc w:val="left"/>
      <w:pPr>
        <w:tabs>
          <w:tab w:val="num" w:pos="1800"/>
        </w:tabs>
        <w:ind w:left="1800" w:hanging="360"/>
      </w:pPr>
    </w:lvl>
  </w:abstractNum>
  <w:abstractNum w:abstractNumId="2">
    <w:nsid w:val="FFFFFF7D"/>
    <w:multiLevelType w:val="singleLevel"/>
    <w:tmpl w:val="5EEE51F8"/>
    <w:lvl w:ilvl="0">
      <w:start w:val="1"/>
      <w:numFmt w:val="decimal"/>
      <w:lvlText w:val="%1."/>
      <w:lvlJc w:val="left"/>
      <w:pPr>
        <w:tabs>
          <w:tab w:val="num" w:pos="1440"/>
        </w:tabs>
        <w:ind w:left="1440" w:hanging="360"/>
      </w:pPr>
    </w:lvl>
  </w:abstractNum>
  <w:abstractNum w:abstractNumId="3">
    <w:nsid w:val="FFFFFF7F"/>
    <w:multiLevelType w:val="singleLevel"/>
    <w:tmpl w:val="0F30F6A0"/>
    <w:lvl w:ilvl="0">
      <w:start w:val="1"/>
      <w:numFmt w:val="decimal"/>
      <w:lvlText w:val="%1."/>
      <w:lvlJc w:val="left"/>
      <w:pPr>
        <w:tabs>
          <w:tab w:val="num" w:pos="720"/>
        </w:tabs>
        <w:ind w:left="720" w:hanging="360"/>
      </w:pPr>
    </w:lvl>
  </w:abstractNum>
  <w:abstractNum w:abstractNumId="4">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2E401245"/>
    <w:multiLevelType w:val="multilevel"/>
    <w:tmpl w:val="23EC7E22"/>
    <w:lvl w:ilvl="0">
      <w:start w:val="1"/>
      <w:numFmt w:val="decimal"/>
      <w:lvlText w:val="A %1."/>
      <w:lvlJc w:val="left"/>
      <w:pPr>
        <w:ind w:left="709" w:hanging="709"/>
      </w:pPr>
      <w:rPr>
        <w:rFonts w:asciiTheme="minorHAnsi" w:hAnsiTheme="minorHAnsi" w:hint="default"/>
        <w:b/>
        <w:i w:val="0"/>
        <w:caps/>
        <w:color w:val="009FDF"/>
        <w:sz w:val="28"/>
      </w:rPr>
    </w:lvl>
    <w:lvl w:ilvl="1">
      <w:start w:val="1"/>
      <w:numFmt w:val="decimal"/>
      <w:lvlText w:val="A %1.%2."/>
      <w:lvlJc w:val="left"/>
      <w:pPr>
        <w:ind w:left="851" w:hanging="851"/>
      </w:pPr>
      <w:rPr>
        <w:rFonts w:asciiTheme="minorHAnsi" w:hAnsiTheme="minorHAnsi" w:hint="default"/>
        <w:b/>
        <w:i w:val="0"/>
        <w:caps/>
        <w:color w:val="009FDF"/>
        <w:sz w:val="24"/>
      </w:rPr>
    </w:lvl>
    <w:lvl w:ilvl="2">
      <w:start w:val="1"/>
      <w:numFmt w:val="decimal"/>
      <w:lvlText w:val="A %1.%2.%3."/>
      <w:lvlJc w:val="left"/>
      <w:pPr>
        <w:ind w:left="992" w:hanging="992"/>
      </w:pPr>
      <w:rPr>
        <w:rFonts w:asciiTheme="minorHAnsi" w:hAnsiTheme="minorHAnsi" w:hint="default"/>
        <w:b/>
        <w:i w:val="0"/>
        <w:caps/>
        <w:color w:val="009FDF"/>
        <w:sz w:val="24"/>
      </w:rPr>
    </w:lvl>
    <w:lvl w:ilvl="3">
      <w:start w:val="1"/>
      <w:numFmt w:val="decimal"/>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41"/>
  </w:num>
  <w:num w:numId="3">
    <w:abstractNumId w:val="15"/>
  </w:num>
  <w:num w:numId="4">
    <w:abstractNumId w:val="28"/>
  </w:num>
  <w:num w:numId="5">
    <w:abstractNumId w:val="24"/>
  </w:num>
  <w:num w:numId="6">
    <w:abstractNumId w:val="16"/>
  </w:num>
  <w:num w:numId="7">
    <w:abstractNumId w:val="22"/>
  </w:num>
  <w:num w:numId="8">
    <w:abstractNumId w:val="30"/>
  </w:num>
  <w:num w:numId="9">
    <w:abstractNumId w:val="14"/>
  </w:num>
  <w:num w:numId="10">
    <w:abstractNumId w:val="21"/>
  </w:num>
  <w:num w:numId="11">
    <w:abstractNumId w:val="25"/>
  </w:num>
  <w:num w:numId="12">
    <w:abstractNumId w:val="12"/>
  </w:num>
  <w:num w:numId="13">
    <w:abstractNumId w:val="31"/>
  </w:num>
  <w:num w:numId="14">
    <w:abstractNumId w:val="8"/>
  </w:num>
  <w:num w:numId="15">
    <w:abstractNumId w:val="37"/>
  </w:num>
  <w:num w:numId="16">
    <w:abstractNumId w:val="38"/>
  </w:num>
  <w:num w:numId="17">
    <w:abstractNumId w:val="20"/>
  </w:num>
  <w:num w:numId="18">
    <w:abstractNumId w:val="19"/>
  </w:num>
  <w:num w:numId="19">
    <w:abstractNumId w:val="39"/>
  </w:num>
  <w:num w:numId="20">
    <w:abstractNumId w:val="29"/>
  </w:num>
  <w:num w:numId="21">
    <w:abstractNumId w:val="11"/>
  </w:num>
  <w:num w:numId="22">
    <w:abstractNumId w:val="18"/>
  </w:num>
  <w:num w:numId="23">
    <w:abstractNumId w:val="35"/>
  </w:num>
  <w:num w:numId="24">
    <w:abstractNumId w:val="17"/>
  </w:num>
  <w:num w:numId="25">
    <w:abstractNumId w:val="40"/>
  </w:num>
  <w:num w:numId="26">
    <w:abstractNumId w:val="10"/>
  </w:num>
  <w:num w:numId="27">
    <w:abstractNumId w:val="27"/>
  </w:num>
  <w:num w:numId="28">
    <w:abstractNumId w:val="23"/>
  </w:num>
  <w:num w:numId="29">
    <w:abstractNumId w:val="34"/>
  </w:num>
  <w:num w:numId="30">
    <w:abstractNumId w:val="36"/>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2"/>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wyn Williams">
    <w15:presenceInfo w15:providerId="AD" w15:userId="S-1-5-21-2046026355-2876191845-2165928818-17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053"/>
    <w:rsid w:val="00004FC6"/>
    <w:rsid w:val="000140DF"/>
    <w:rsid w:val="0001616D"/>
    <w:rsid w:val="00016839"/>
    <w:rsid w:val="000174F9"/>
    <w:rsid w:val="000249C2"/>
    <w:rsid w:val="000258F6"/>
    <w:rsid w:val="000379A7"/>
    <w:rsid w:val="00040EB8"/>
    <w:rsid w:val="0005449E"/>
    <w:rsid w:val="00057B6D"/>
    <w:rsid w:val="00061A7B"/>
    <w:rsid w:val="00076EE9"/>
    <w:rsid w:val="0008654C"/>
    <w:rsid w:val="000904ED"/>
    <w:rsid w:val="00091545"/>
    <w:rsid w:val="000A27A8"/>
    <w:rsid w:val="000B2356"/>
    <w:rsid w:val="000C711B"/>
    <w:rsid w:val="000D2431"/>
    <w:rsid w:val="000E3954"/>
    <w:rsid w:val="000E3A0D"/>
    <w:rsid w:val="000E3E52"/>
    <w:rsid w:val="000F0F9F"/>
    <w:rsid w:val="000F3F43"/>
    <w:rsid w:val="000F58ED"/>
    <w:rsid w:val="000F7437"/>
    <w:rsid w:val="001119C6"/>
    <w:rsid w:val="00113D5B"/>
    <w:rsid w:val="00113F8F"/>
    <w:rsid w:val="001349DB"/>
    <w:rsid w:val="00135AEB"/>
    <w:rsid w:val="00136E58"/>
    <w:rsid w:val="00140245"/>
    <w:rsid w:val="001547F9"/>
    <w:rsid w:val="001607D8"/>
    <w:rsid w:val="00161325"/>
    <w:rsid w:val="0018409B"/>
    <w:rsid w:val="00184427"/>
    <w:rsid w:val="001875B1"/>
    <w:rsid w:val="001B2A35"/>
    <w:rsid w:val="001B339A"/>
    <w:rsid w:val="001C650B"/>
    <w:rsid w:val="001C72B5"/>
    <w:rsid w:val="001D2E7A"/>
    <w:rsid w:val="001D3209"/>
    <w:rsid w:val="001D3992"/>
    <w:rsid w:val="001D4A3E"/>
    <w:rsid w:val="001E416D"/>
    <w:rsid w:val="001F23D4"/>
    <w:rsid w:val="001F4EF8"/>
    <w:rsid w:val="001F5AB1"/>
    <w:rsid w:val="00201121"/>
    <w:rsid w:val="00201337"/>
    <w:rsid w:val="002022EA"/>
    <w:rsid w:val="002024B7"/>
    <w:rsid w:val="002044E9"/>
    <w:rsid w:val="00205B17"/>
    <w:rsid w:val="00205D9B"/>
    <w:rsid w:val="002204DA"/>
    <w:rsid w:val="0022371A"/>
    <w:rsid w:val="00237785"/>
    <w:rsid w:val="00251FB9"/>
    <w:rsid w:val="002520AD"/>
    <w:rsid w:val="0025660A"/>
    <w:rsid w:val="00257DF8"/>
    <w:rsid w:val="00257E4A"/>
    <w:rsid w:val="0026038D"/>
    <w:rsid w:val="0027175D"/>
    <w:rsid w:val="0027510B"/>
    <w:rsid w:val="0029793F"/>
    <w:rsid w:val="002A1C42"/>
    <w:rsid w:val="002A617C"/>
    <w:rsid w:val="002A71CF"/>
    <w:rsid w:val="002B3E9D"/>
    <w:rsid w:val="002C77F4"/>
    <w:rsid w:val="002D0869"/>
    <w:rsid w:val="002D78FE"/>
    <w:rsid w:val="002E1D3C"/>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B261A"/>
    <w:rsid w:val="003C7C34"/>
    <w:rsid w:val="003D0F37"/>
    <w:rsid w:val="003D5150"/>
    <w:rsid w:val="003E7E7B"/>
    <w:rsid w:val="003F1C3A"/>
    <w:rsid w:val="00414698"/>
    <w:rsid w:val="0042565E"/>
    <w:rsid w:val="00432C05"/>
    <w:rsid w:val="00433060"/>
    <w:rsid w:val="00440379"/>
    <w:rsid w:val="00441393"/>
    <w:rsid w:val="00447CF0"/>
    <w:rsid w:val="00456F10"/>
    <w:rsid w:val="00474746"/>
    <w:rsid w:val="0047599D"/>
    <w:rsid w:val="00476942"/>
    <w:rsid w:val="00477D62"/>
    <w:rsid w:val="004871A2"/>
    <w:rsid w:val="00492A8D"/>
    <w:rsid w:val="004944C8"/>
    <w:rsid w:val="004A0EBF"/>
    <w:rsid w:val="004A4EC4"/>
    <w:rsid w:val="004C0E4B"/>
    <w:rsid w:val="004D62F5"/>
    <w:rsid w:val="004E0BBB"/>
    <w:rsid w:val="004E1D57"/>
    <w:rsid w:val="004E2F16"/>
    <w:rsid w:val="004E4572"/>
    <w:rsid w:val="004F5930"/>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00CEB"/>
    <w:rsid w:val="006127AC"/>
    <w:rsid w:val="006160F2"/>
    <w:rsid w:val="00620053"/>
    <w:rsid w:val="00634A78"/>
    <w:rsid w:val="00642025"/>
    <w:rsid w:val="00646E87"/>
    <w:rsid w:val="0065107F"/>
    <w:rsid w:val="00661946"/>
    <w:rsid w:val="00666061"/>
    <w:rsid w:val="00667424"/>
    <w:rsid w:val="00667792"/>
    <w:rsid w:val="00671677"/>
    <w:rsid w:val="006744D8"/>
    <w:rsid w:val="006750F2"/>
    <w:rsid w:val="006752D6"/>
    <w:rsid w:val="00675E02"/>
    <w:rsid w:val="0068553C"/>
    <w:rsid w:val="00685F34"/>
    <w:rsid w:val="00695656"/>
    <w:rsid w:val="006975A8"/>
    <w:rsid w:val="006A1012"/>
    <w:rsid w:val="006C1376"/>
    <w:rsid w:val="006C48F9"/>
    <w:rsid w:val="006E0E7D"/>
    <w:rsid w:val="006E10BF"/>
    <w:rsid w:val="006F0FA1"/>
    <w:rsid w:val="006F1C14"/>
    <w:rsid w:val="00703A6A"/>
    <w:rsid w:val="00722236"/>
    <w:rsid w:val="00725CCA"/>
    <w:rsid w:val="0072737A"/>
    <w:rsid w:val="007311E7"/>
    <w:rsid w:val="00731DEE"/>
    <w:rsid w:val="00734BC6"/>
    <w:rsid w:val="00741AB2"/>
    <w:rsid w:val="007541D3"/>
    <w:rsid w:val="007577D7"/>
    <w:rsid w:val="007715E8"/>
    <w:rsid w:val="00776004"/>
    <w:rsid w:val="0078486B"/>
    <w:rsid w:val="00785A39"/>
    <w:rsid w:val="00787D8A"/>
    <w:rsid w:val="00790277"/>
    <w:rsid w:val="00791EBC"/>
    <w:rsid w:val="00793577"/>
    <w:rsid w:val="00795637"/>
    <w:rsid w:val="007A0B4B"/>
    <w:rsid w:val="007A446A"/>
    <w:rsid w:val="007A53A6"/>
    <w:rsid w:val="007A6159"/>
    <w:rsid w:val="007B27E9"/>
    <w:rsid w:val="007B2C5B"/>
    <w:rsid w:val="007B2D11"/>
    <w:rsid w:val="007B6700"/>
    <w:rsid w:val="007B6A93"/>
    <w:rsid w:val="007B7BEC"/>
    <w:rsid w:val="007D1805"/>
    <w:rsid w:val="007D2107"/>
    <w:rsid w:val="007D3A42"/>
    <w:rsid w:val="007D5895"/>
    <w:rsid w:val="007D74AD"/>
    <w:rsid w:val="007D77AB"/>
    <w:rsid w:val="007E28D0"/>
    <w:rsid w:val="007E30DF"/>
    <w:rsid w:val="007F7544"/>
    <w:rsid w:val="00800995"/>
    <w:rsid w:val="00800EF1"/>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E1F69"/>
    <w:rsid w:val="008E40C8"/>
    <w:rsid w:val="008E76B1"/>
    <w:rsid w:val="008F38BB"/>
    <w:rsid w:val="008F57D8"/>
    <w:rsid w:val="00902834"/>
    <w:rsid w:val="00914E26"/>
    <w:rsid w:val="0091590F"/>
    <w:rsid w:val="00923B4D"/>
    <w:rsid w:val="0092540C"/>
    <w:rsid w:val="00925E0F"/>
    <w:rsid w:val="00931A57"/>
    <w:rsid w:val="0093492E"/>
    <w:rsid w:val="009414E6"/>
    <w:rsid w:val="0095450F"/>
    <w:rsid w:val="00956901"/>
    <w:rsid w:val="00962EC1"/>
    <w:rsid w:val="00971591"/>
    <w:rsid w:val="00972589"/>
    <w:rsid w:val="00974564"/>
    <w:rsid w:val="00974E99"/>
    <w:rsid w:val="009764FA"/>
    <w:rsid w:val="00980192"/>
    <w:rsid w:val="00982A22"/>
    <w:rsid w:val="00994D97"/>
    <w:rsid w:val="009A07B7"/>
    <w:rsid w:val="009B1545"/>
    <w:rsid w:val="009B5023"/>
    <w:rsid w:val="009B785E"/>
    <w:rsid w:val="009C26F8"/>
    <w:rsid w:val="009C609E"/>
    <w:rsid w:val="009D25B8"/>
    <w:rsid w:val="009D26AB"/>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8083F"/>
    <w:rsid w:val="00A90D86"/>
    <w:rsid w:val="00A91DBA"/>
    <w:rsid w:val="00A97900"/>
    <w:rsid w:val="00AA1D7A"/>
    <w:rsid w:val="00AA3E01"/>
    <w:rsid w:val="00AB0BFA"/>
    <w:rsid w:val="00AB530C"/>
    <w:rsid w:val="00AB53EF"/>
    <w:rsid w:val="00AB76B7"/>
    <w:rsid w:val="00AC33A2"/>
    <w:rsid w:val="00AC4507"/>
    <w:rsid w:val="00AC490A"/>
    <w:rsid w:val="00AD38F7"/>
    <w:rsid w:val="00AE65F1"/>
    <w:rsid w:val="00AE6BB4"/>
    <w:rsid w:val="00AE74AD"/>
    <w:rsid w:val="00AE78B8"/>
    <w:rsid w:val="00AF159C"/>
    <w:rsid w:val="00B01873"/>
    <w:rsid w:val="00B074AB"/>
    <w:rsid w:val="00B07717"/>
    <w:rsid w:val="00B17253"/>
    <w:rsid w:val="00B2583D"/>
    <w:rsid w:val="00B31A41"/>
    <w:rsid w:val="00B40199"/>
    <w:rsid w:val="00B502FF"/>
    <w:rsid w:val="00B643DF"/>
    <w:rsid w:val="00B65300"/>
    <w:rsid w:val="00B67422"/>
    <w:rsid w:val="00B70BD4"/>
    <w:rsid w:val="00B712CA"/>
    <w:rsid w:val="00B73463"/>
    <w:rsid w:val="00B90123"/>
    <w:rsid w:val="00B9016D"/>
    <w:rsid w:val="00B973DE"/>
    <w:rsid w:val="00BA0F98"/>
    <w:rsid w:val="00BA1517"/>
    <w:rsid w:val="00BA4E39"/>
    <w:rsid w:val="00BA67FD"/>
    <w:rsid w:val="00BA7C48"/>
    <w:rsid w:val="00BC251F"/>
    <w:rsid w:val="00BC27F6"/>
    <w:rsid w:val="00BC2A4B"/>
    <w:rsid w:val="00BC39F4"/>
    <w:rsid w:val="00BD1587"/>
    <w:rsid w:val="00BD6A20"/>
    <w:rsid w:val="00BD7EE1"/>
    <w:rsid w:val="00BE5568"/>
    <w:rsid w:val="00BE5764"/>
    <w:rsid w:val="00BF1358"/>
    <w:rsid w:val="00C0106D"/>
    <w:rsid w:val="00C133BE"/>
    <w:rsid w:val="00C222B4"/>
    <w:rsid w:val="00C262E4"/>
    <w:rsid w:val="00C33E20"/>
    <w:rsid w:val="00C35CF6"/>
    <w:rsid w:val="00C3725B"/>
    <w:rsid w:val="00C41D6B"/>
    <w:rsid w:val="00C522BE"/>
    <w:rsid w:val="00C533EC"/>
    <w:rsid w:val="00C5470E"/>
    <w:rsid w:val="00C55EFB"/>
    <w:rsid w:val="00C56585"/>
    <w:rsid w:val="00C56B3F"/>
    <w:rsid w:val="00C61DD7"/>
    <w:rsid w:val="00C65492"/>
    <w:rsid w:val="00C716E5"/>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137B"/>
    <w:rsid w:val="00CC0E3C"/>
    <w:rsid w:val="00CC35EF"/>
    <w:rsid w:val="00CC5048"/>
    <w:rsid w:val="00CC6246"/>
    <w:rsid w:val="00CE5E46"/>
    <w:rsid w:val="00CF49CC"/>
    <w:rsid w:val="00D04F0B"/>
    <w:rsid w:val="00D1463A"/>
    <w:rsid w:val="00D15330"/>
    <w:rsid w:val="00D252C9"/>
    <w:rsid w:val="00D32DDF"/>
    <w:rsid w:val="00D3700C"/>
    <w:rsid w:val="00D452ED"/>
    <w:rsid w:val="00D638E0"/>
    <w:rsid w:val="00D653B1"/>
    <w:rsid w:val="00D74AE1"/>
    <w:rsid w:val="00D75D42"/>
    <w:rsid w:val="00D80B20"/>
    <w:rsid w:val="00D865A8"/>
    <w:rsid w:val="00D9012A"/>
    <w:rsid w:val="00D92C2D"/>
    <w:rsid w:val="00D9361E"/>
    <w:rsid w:val="00D94F38"/>
    <w:rsid w:val="00DA17CD"/>
    <w:rsid w:val="00DB25B3"/>
    <w:rsid w:val="00DD60F2"/>
    <w:rsid w:val="00DE0893"/>
    <w:rsid w:val="00DE2814"/>
    <w:rsid w:val="00DE6796"/>
    <w:rsid w:val="00DF41B2"/>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86663"/>
    <w:rsid w:val="00E90E4E"/>
    <w:rsid w:val="00E9391E"/>
    <w:rsid w:val="00EA1052"/>
    <w:rsid w:val="00EA218F"/>
    <w:rsid w:val="00EA4F29"/>
    <w:rsid w:val="00EA5B27"/>
    <w:rsid w:val="00EA5F83"/>
    <w:rsid w:val="00EA6A38"/>
    <w:rsid w:val="00EA6F9D"/>
    <w:rsid w:val="00EB6F3C"/>
    <w:rsid w:val="00EC1E2C"/>
    <w:rsid w:val="00EC2B9A"/>
    <w:rsid w:val="00EC3723"/>
    <w:rsid w:val="00EC568A"/>
    <w:rsid w:val="00EC7C87"/>
    <w:rsid w:val="00ED030E"/>
    <w:rsid w:val="00ED2A8D"/>
    <w:rsid w:val="00ED4450"/>
    <w:rsid w:val="00EE171C"/>
    <w:rsid w:val="00EE54CB"/>
    <w:rsid w:val="00EE6424"/>
    <w:rsid w:val="00EF1C54"/>
    <w:rsid w:val="00EF404B"/>
    <w:rsid w:val="00F00376"/>
    <w:rsid w:val="00F01F0C"/>
    <w:rsid w:val="00F02A5A"/>
    <w:rsid w:val="00F02BBC"/>
    <w:rsid w:val="00F03F3F"/>
    <w:rsid w:val="00F11368"/>
    <w:rsid w:val="00F11764"/>
    <w:rsid w:val="00F157E2"/>
    <w:rsid w:val="00F259E2"/>
    <w:rsid w:val="00F41F0B"/>
    <w:rsid w:val="00F43060"/>
    <w:rsid w:val="00F527AC"/>
    <w:rsid w:val="00F5503F"/>
    <w:rsid w:val="00F61D83"/>
    <w:rsid w:val="00F65DD1"/>
    <w:rsid w:val="00F707B3"/>
    <w:rsid w:val="00F71135"/>
    <w:rsid w:val="00F74309"/>
    <w:rsid w:val="00F82C35"/>
    <w:rsid w:val="00F90461"/>
    <w:rsid w:val="00FA370D"/>
    <w:rsid w:val="00FA66F1"/>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0F28CB"/>
  <w15:docId w15:val="{05630363-5B0C-419D-AB71-6D646BDE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customStyle="1" w:styleId="Equationcaption">
    <w:name w:val="Equation caption"/>
    <w:basedOn w:val="Normal"/>
    <w:next w:val="BodyText"/>
    <w:rsid w:val="006160F2"/>
    <w:pPr>
      <w:keepNext/>
      <w:spacing w:after="120" w:line="240" w:lineRule="auto"/>
    </w:pPr>
    <w:rPr>
      <w:rFonts w:eastAsia="Times New Roman" w:cs="Times New Roman"/>
      <w:b/>
      <w:i/>
      <w:sz w:val="2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image" Target="media/image9.w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image" Target="media/image17.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image" Target="media/image8.wmf"/><Relationship Id="rId33" Type="http://schemas.openxmlformats.org/officeDocument/2006/relationships/image" Target="media/image16.emf"/><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5.xml"/><Relationship Id="rId20" Type="http://schemas.microsoft.com/office/2011/relationships/commentsExtended" Target="commentsExtended.xml"/><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oleObject" Target="embeddings/oleObject1.bin"/><Relationship Id="rId32" Type="http://schemas.openxmlformats.org/officeDocument/2006/relationships/image" Target="media/image1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image" Target="media/image7.wmf"/><Relationship Id="rId28" Type="http://schemas.openxmlformats.org/officeDocument/2006/relationships/image" Target="media/image11.wmf"/><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comments" Target="comments.xml"/><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6.emf"/><Relationship Id="rId27" Type="http://schemas.openxmlformats.org/officeDocument/2006/relationships/image" Target="media/image10.wmf"/><Relationship Id="rId30" Type="http://schemas.openxmlformats.org/officeDocument/2006/relationships/image" Target="media/image13.wmf"/><Relationship Id="rId35" Type="http://schemas.openxmlformats.org/officeDocument/2006/relationships/header" Target="head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LocalMyDocs\Temp\ENG\IALA%20Guideline%20template%2011May16.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1E09A-6DF1-4DB8-B2E7-75BBF205A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Guideline template 11May16.dotx</Template>
  <TotalTime>567</TotalTime>
  <Pages>22</Pages>
  <Words>6056</Words>
  <Characters>34525</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40501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Alwyn Williams</dc:creator>
  <cp:keywords/>
  <dc:description/>
  <cp:lastModifiedBy>Seamus Doyle</cp:lastModifiedBy>
  <cp:revision>13</cp:revision>
  <dcterms:created xsi:type="dcterms:W3CDTF">2016-08-01T10:12:00Z</dcterms:created>
  <dcterms:modified xsi:type="dcterms:W3CDTF">2017-03-25T06:51:00Z</dcterms:modified>
  <cp:category/>
</cp:coreProperties>
</file>